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5BF" w:rsidRPr="00153E93" w:rsidRDefault="00FA25BF" w:rsidP="00153E93">
      <w:pPr>
        <w:pStyle w:val="Balk1"/>
        <w:tabs>
          <w:tab w:val="left" w:pos="8565"/>
        </w:tabs>
        <w:spacing w:after="240" w:line="240" w:lineRule="auto"/>
        <w:jc w:val="left"/>
        <w:rPr>
          <w:rFonts w:ascii="Verdana" w:eastAsia="Arial Unicode MS" w:hAnsi="Verdana" w:cs="Arial"/>
          <w:sz w:val="48"/>
          <w:lang w:val="tr-TR"/>
        </w:rPr>
      </w:pPr>
      <w:r w:rsidRPr="005B07F2">
        <w:rPr>
          <w:rFonts w:ascii="Verdana" w:hAnsi="Verdana" w:cs="Arial"/>
          <w:sz w:val="48"/>
          <w:lang w:val="tr-TR"/>
        </w:rPr>
        <w:t xml:space="preserve">Ünite Planı </w:t>
      </w:r>
      <w:r w:rsidRPr="005B07F2">
        <w:rPr>
          <w:rFonts w:ascii="Verdana" w:hAnsi="Verdana" w:cs="Arial"/>
          <w:sz w:val="48"/>
          <w:lang w:val="tr-TR"/>
        </w:rPr>
        <w:tab/>
      </w:r>
    </w:p>
    <w:tbl>
      <w:tblPr>
        <w:tblpPr w:leftFromText="180" w:rightFromText="180" w:vertAnchor="text" w:tblpY="1"/>
        <w:tblOverlap w:val="never"/>
        <w:tblW w:w="989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824"/>
        <w:gridCol w:w="1812"/>
        <w:gridCol w:w="1146"/>
        <w:gridCol w:w="6111"/>
      </w:tblGrid>
      <w:tr w:rsidR="00FA25BF" w:rsidRPr="004E7F8D" w:rsidTr="00FE2754">
        <w:trPr>
          <w:trHeight w:val="356"/>
        </w:trPr>
        <w:tc>
          <w:tcPr>
            <w:tcW w:w="9893" w:type="dxa"/>
            <w:gridSpan w:val="4"/>
            <w:shd w:val="clear" w:color="auto" w:fill="000000"/>
            <w:vAlign w:val="center"/>
          </w:tcPr>
          <w:p w:rsidR="00FA25BF" w:rsidRPr="003B1A17" w:rsidRDefault="00FA25BF" w:rsidP="00FE2754">
            <w:pPr>
              <w:spacing w:before="60" w:after="60"/>
              <w:rPr>
                <w:rFonts w:ascii="Verdana" w:hAnsi="Verdana" w:cs="Arial"/>
                <w:b/>
                <w:bCs/>
                <w:sz w:val="18"/>
                <w:szCs w:val="18"/>
                <w:lang w:val="tr-TR"/>
              </w:rPr>
            </w:pPr>
            <w:r w:rsidRPr="003B1A17">
              <w:rPr>
                <w:rFonts w:ascii="Verdana" w:hAnsi="Verdana" w:cs="Arial"/>
                <w:b/>
                <w:bCs/>
                <w:sz w:val="20"/>
                <w:lang w:val="tr-TR"/>
              </w:rPr>
              <w:t>Öğretmenin</w:t>
            </w:r>
          </w:p>
        </w:tc>
      </w:tr>
      <w:tr w:rsidR="00FA25BF" w:rsidRPr="004E7F8D" w:rsidTr="00FE2754">
        <w:trPr>
          <w:trHeight w:val="341"/>
        </w:trPr>
        <w:tc>
          <w:tcPr>
            <w:tcW w:w="2636" w:type="dxa"/>
            <w:gridSpan w:val="2"/>
            <w:tcBorders>
              <w:right w:val="nil"/>
            </w:tcBorders>
            <w:shd w:val="clear" w:color="auto" w:fill="E0E0E0"/>
            <w:vAlign w:val="center"/>
          </w:tcPr>
          <w:p w:rsidR="00FA25BF" w:rsidRPr="003B1A17" w:rsidRDefault="00FA25BF" w:rsidP="00FE2754">
            <w:pPr>
              <w:spacing w:before="60" w:after="60"/>
              <w:rPr>
                <w:rFonts w:ascii="Verdana" w:hAnsi="Verdana" w:cs="Arial"/>
                <w:bCs/>
                <w:sz w:val="18"/>
                <w:szCs w:val="18"/>
                <w:lang w:val="tr-TR"/>
              </w:rPr>
            </w:pPr>
            <w:r w:rsidRPr="003B1A17">
              <w:rPr>
                <w:rFonts w:ascii="Verdana" w:hAnsi="Verdana" w:cs="Arial"/>
                <w:bCs/>
                <w:sz w:val="18"/>
                <w:szCs w:val="20"/>
                <w:lang w:val="tr-TR"/>
              </w:rPr>
              <w:t>Adı, Soyadı</w:t>
            </w:r>
          </w:p>
        </w:tc>
        <w:tc>
          <w:tcPr>
            <w:tcW w:w="7257" w:type="dxa"/>
            <w:gridSpan w:val="2"/>
            <w:tcBorders>
              <w:left w:val="nil"/>
            </w:tcBorders>
            <w:vAlign w:val="center"/>
          </w:tcPr>
          <w:p w:rsidR="00FA25BF" w:rsidRPr="003B1A17" w:rsidRDefault="00801536" w:rsidP="00FE2754">
            <w:pPr>
              <w:spacing w:before="60" w:after="60"/>
              <w:rPr>
                <w:rFonts w:ascii="Verdana" w:hAnsi="Verdana" w:cs="Arial"/>
                <w:bCs/>
                <w:sz w:val="18"/>
                <w:szCs w:val="18"/>
                <w:lang w:val="tr-TR"/>
              </w:rPr>
            </w:pPr>
            <w:r w:rsidRPr="003B1A17">
              <w:rPr>
                <w:rFonts w:ascii="Verdana" w:hAnsi="Verdana" w:cs="Arial"/>
                <w:bCs/>
                <w:sz w:val="18"/>
                <w:szCs w:val="18"/>
                <w:lang w:val="tr-TR"/>
              </w:rPr>
              <w:t>Reyhan GÜNEŞ, Muzaffer ARSLAN, Hasan ALTIN, İbrahim H. AYDIN,  Meral FIRATLI</w:t>
            </w:r>
          </w:p>
        </w:tc>
      </w:tr>
      <w:tr w:rsidR="00FA25BF" w:rsidRPr="004E7F8D" w:rsidTr="00FE2754">
        <w:trPr>
          <w:trHeight w:val="326"/>
        </w:trPr>
        <w:tc>
          <w:tcPr>
            <w:tcW w:w="2636" w:type="dxa"/>
            <w:gridSpan w:val="2"/>
            <w:tcBorders>
              <w:right w:val="nil"/>
            </w:tcBorders>
            <w:shd w:val="clear" w:color="auto" w:fill="E0E0E0"/>
            <w:vAlign w:val="center"/>
          </w:tcPr>
          <w:p w:rsidR="00FA25BF" w:rsidRPr="003B1A17" w:rsidRDefault="00FA25BF" w:rsidP="00FE2754">
            <w:pPr>
              <w:spacing w:before="60" w:after="60"/>
              <w:rPr>
                <w:rFonts w:ascii="Verdana" w:hAnsi="Verdana" w:cs="Arial"/>
                <w:bCs/>
                <w:sz w:val="18"/>
                <w:szCs w:val="18"/>
                <w:lang w:val="tr-TR"/>
              </w:rPr>
            </w:pPr>
            <w:r w:rsidRPr="003B1A17">
              <w:rPr>
                <w:rFonts w:ascii="Verdana" w:hAnsi="Verdana" w:cs="Arial"/>
                <w:bCs/>
                <w:sz w:val="18"/>
                <w:szCs w:val="20"/>
                <w:lang w:val="tr-TR"/>
              </w:rPr>
              <w:t>Okulunun Adı</w:t>
            </w:r>
          </w:p>
        </w:tc>
        <w:tc>
          <w:tcPr>
            <w:tcW w:w="7257" w:type="dxa"/>
            <w:gridSpan w:val="2"/>
            <w:tcBorders>
              <w:left w:val="nil"/>
            </w:tcBorders>
            <w:vAlign w:val="center"/>
          </w:tcPr>
          <w:p w:rsidR="00FA25BF" w:rsidRPr="003B1A17" w:rsidRDefault="00801536" w:rsidP="00FE2754">
            <w:pPr>
              <w:spacing w:before="60" w:after="60"/>
              <w:rPr>
                <w:rFonts w:ascii="Verdana" w:hAnsi="Verdana" w:cs="Arial"/>
                <w:bCs/>
                <w:sz w:val="18"/>
                <w:szCs w:val="18"/>
                <w:lang w:val="tr-TR"/>
              </w:rPr>
            </w:pPr>
            <w:r w:rsidRPr="003B1A17">
              <w:rPr>
                <w:rFonts w:ascii="Verdana" w:hAnsi="Verdana" w:cs="Arial"/>
                <w:bCs/>
                <w:sz w:val="18"/>
                <w:szCs w:val="18"/>
                <w:lang w:val="tr-TR"/>
              </w:rPr>
              <w:t>Tevfik İleri İlköğretim Okulu</w:t>
            </w:r>
          </w:p>
        </w:tc>
      </w:tr>
      <w:tr w:rsidR="00FA25BF" w:rsidRPr="004E7F8D" w:rsidTr="00FE2754">
        <w:trPr>
          <w:trHeight w:val="557"/>
        </w:trPr>
        <w:tc>
          <w:tcPr>
            <w:tcW w:w="2636" w:type="dxa"/>
            <w:gridSpan w:val="2"/>
            <w:tcBorders>
              <w:right w:val="nil"/>
            </w:tcBorders>
            <w:shd w:val="clear" w:color="auto" w:fill="E0E0E0"/>
            <w:vAlign w:val="center"/>
          </w:tcPr>
          <w:p w:rsidR="00FA25BF" w:rsidRPr="003B1A17" w:rsidRDefault="00FA25BF" w:rsidP="00FE2754">
            <w:pPr>
              <w:spacing w:before="60" w:after="60"/>
              <w:rPr>
                <w:rFonts w:ascii="Verdana" w:hAnsi="Verdana" w:cs="Arial"/>
                <w:bCs/>
                <w:sz w:val="18"/>
                <w:szCs w:val="18"/>
                <w:lang w:val="tr-TR"/>
              </w:rPr>
            </w:pPr>
            <w:r w:rsidRPr="003B1A17">
              <w:rPr>
                <w:rFonts w:ascii="Verdana" w:hAnsi="Verdana" w:cs="Arial"/>
                <w:bCs/>
                <w:sz w:val="18"/>
                <w:szCs w:val="20"/>
                <w:lang w:val="tr-TR"/>
              </w:rPr>
              <w:t>Okulunun Bulunduğu Mahalle</w:t>
            </w:r>
          </w:p>
        </w:tc>
        <w:tc>
          <w:tcPr>
            <w:tcW w:w="7257" w:type="dxa"/>
            <w:gridSpan w:val="2"/>
            <w:tcBorders>
              <w:left w:val="nil"/>
            </w:tcBorders>
            <w:vAlign w:val="center"/>
          </w:tcPr>
          <w:p w:rsidR="00FA25BF" w:rsidRPr="003B1A17" w:rsidRDefault="00801536" w:rsidP="00FE2754">
            <w:pPr>
              <w:spacing w:before="60" w:after="60"/>
              <w:rPr>
                <w:rFonts w:ascii="Verdana" w:hAnsi="Verdana" w:cs="Arial"/>
                <w:bCs/>
                <w:sz w:val="18"/>
                <w:szCs w:val="18"/>
                <w:lang w:val="tr-TR"/>
              </w:rPr>
            </w:pPr>
            <w:r w:rsidRPr="003B1A17">
              <w:rPr>
                <w:rFonts w:ascii="Verdana" w:hAnsi="Verdana" w:cs="Arial"/>
                <w:bCs/>
                <w:sz w:val="18"/>
                <w:szCs w:val="18"/>
                <w:lang w:val="tr-TR"/>
              </w:rPr>
              <w:t>Ön</w:t>
            </w:r>
            <w:r w:rsidR="003B1A17">
              <w:rPr>
                <w:rFonts w:ascii="Verdana" w:hAnsi="Verdana" w:cs="Arial"/>
                <w:bCs/>
                <w:sz w:val="18"/>
                <w:szCs w:val="18"/>
                <w:lang w:val="tr-TR"/>
              </w:rPr>
              <w:t xml:space="preserve"> </w:t>
            </w:r>
            <w:r w:rsidRPr="003B1A17">
              <w:rPr>
                <w:rFonts w:ascii="Verdana" w:hAnsi="Verdana" w:cs="Arial"/>
                <w:bCs/>
                <w:sz w:val="18"/>
                <w:szCs w:val="18"/>
                <w:lang w:val="tr-TR"/>
              </w:rPr>
              <w:t>cebeci Mahallesi, Ziya Gökalp Bulvarı, No:</w:t>
            </w:r>
            <w:r w:rsidR="007E4BC6" w:rsidRPr="003B1A17">
              <w:rPr>
                <w:rFonts w:ascii="Verdana" w:hAnsi="Verdana" w:cs="Arial"/>
                <w:bCs/>
                <w:sz w:val="18"/>
                <w:szCs w:val="18"/>
                <w:lang w:val="tr-TR"/>
              </w:rPr>
              <w:t>90 Çankaya</w:t>
            </w:r>
            <w:r w:rsidRPr="003B1A17">
              <w:rPr>
                <w:rFonts w:ascii="Verdana" w:hAnsi="Verdana" w:cs="Arial"/>
                <w:bCs/>
                <w:sz w:val="18"/>
                <w:szCs w:val="18"/>
                <w:lang w:val="tr-TR"/>
              </w:rPr>
              <w:t>-Kurtuluş</w:t>
            </w:r>
          </w:p>
        </w:tc>
      </w:tr>
      <w:tr w:rsidR="00FA25BF" w:rsidRPr="004E7F8D" w:rsidTr="00FE2754">
        <w:trPr>
          <w:trHeight w:val="326"/>
        </w:trPr>
        <w:tc>
          <w:tcPr>
            <w:tcW w:w="2636" w:type="dxa"/>
            <w:gridSpan w:val="2"/>
            <w:tcBorders>
              <w:right w:val="nil"/>
            </w:tcBorders>
            <w:shd w:val="clear" w:color="auto" w:fill="E0E0E0"/>
            <w:vAlign w:val="center"/>
          </w:tcPr>
          <w:p w:rsidR="00FA25BF" w:rsidRPr="003B1A17" w:rsidRDefault="00FA25BF" w:rsidP="00FE2754">
            <w:pPr>
              <w:spacing w:before="60" w:after="60"/>
              <w:rPr>
                <w:rFonts w:ascii="Verdana" w:hAnsi="Verdana" w:cs="Arial"/>
                <w:bCs/>
                <w:sz w:val="18"/>
                <w:szCs w:val="18"/>
                <w:lang w:val="tr-TR"/>
              </w:rPr>
            </w:pPr>
            <w:r w:rsidRPr="003B1A17">
              <w:rPr>
                <w:rFonts w:ascii="Verdana" w:hAnsi="Verdana" w:cs="Arial"/>
                <w:bCs/>
                <w:sz w:val="18"/>
                <w:szCs w:val="20"/>
                <w:lang w:val="tr-TR"/>
              </w:rPr>
              <w:t>Okulun Bulunduğu İl</w:t>
            </w:r>
          </w:p>
        </w:tc>
        <w:tc>
          <w:tcPr>
            <w:tcW w:w="7257" w:type="dxa"/>
            <w:gridSpan w:val="2"/>
            <w:tcBorders>
              <w:left w:val="nil"/>
            </w:tcBorders>
            <w:vAlign w:val="center"/>
          </w:tcPr>
          <w:p w:rsidR="00FA25BF" w:rsidRPr="003B1A17" w:rsidRDefault="00801536" w:rsidP="00FE2754">
            <w:pPr>
              <w:spacing w:before="60" w:after="60"/>
              <w:rPr>
                <w:rFonts w:ascii="Verdana" w:hAnsi="Verdana" w:cs="Arial"/>
                <w:bCs/>
                <w:sz w:val="18"/>
                <w:szCs w:val="18"/>
                <w:lang w:val="tr-TR"/>
              </w:rPr>
            </w:pPr>
            <w:r w:rsidRPr="003B1A17">
              <w:rPr>
                <w:rFonts w:ascii="Verdana" w:hAnsi="Verdana" w:cs="Arial"/>
                <w:bCs/>
                <w:sz w:val="18"/>
                <w:szCs w:val="18"/>
                <w:lang w:val="tr-TR"/>
              </w:rPr>
              <w:t>Ankara</w:t>
            </w:r>
          </w:p>
        </w:tc>
      </w:tr>
      <w:tr w:rsidR="00FA25BF" w:rsidRPr="004E7F8D" w:rsidTr="00FE27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1"/>
        </w:trPr>
        <w:tc>
          <w:tcPr>
            <w:tcW w:w="9893" w:type="dxa"/>
            <w:gridSpan w:val="4"/>
            <w:tcBorders>
              <w:top w:val="single" w:sz="2" w:space="0" w:color="auto"/>
              <w:left w:val="single" w:sz="2" w:space="0" w:color="auto"/>
              <w:bottom w:val="single" w:sz="2" w:space="0" w:color="auto"/>
              <w:right w:val="single" w:sz="2" w:space="0" w:color="auto"/>
            </w:tcBorders>
            <w:shd w:val="clear" w:color="auto" w:fill="000000"/>
            <w:vAlign w:val="center"/>
          </w:tcPr>
          <w:p w:rsidR="00FA25BF" w:rsidRPr="004E7F8D" w:rsidRDefault="00FA25BF" w:rsidP="00FE2754">
            <w:pPr>
              <w:spacing w:before="60" w:after="60"/>
              <w:rPr>
                <w:rFonts w:ascii="Verdana" w:hAnsi="Verdana" w:cs="Arial"/>
                <w:b/>
                <w:sz w:val="18"/>
                <w:szCs w:val="18"/>
                <w:lang w:val="tr-TR"/>
              </w:rPr>
            </w:pPr>
            <w:r w:rsidRPr="004E7F8D" w:rsidDel="004E7F8D">
              <w:rPr>
                <w:rFonts w:ascii="Verdana" w:hAnsi="Verdana" w:cs="Arial"/>
                <w:b/>
                <w:bCs/>
                <w:sz w:val="18"/>
                <w:szCs w:val="18"/>
                <w:lang w:val="tr-TR"/>
              </w:rPr>
              <w:t>Ü</w:t>
            </w:r>
            <w:r w:rsidRPr="004E7F8D">
              <w:rPr>
                <w:rFonts w:ascii="Verdana" w:hAnsi="Verdana" w:cs="Arial"/>
                <w:b/>
                <w:bCs/>
                <w:sz w:val="18"/>
                <w:szCs w:val="18"/>
                <w:lang w:val="tr-TR"/>
              </w:rPr>
              <w:t>nit Bilgisi</w:t>
            </w:r>
          </w:p>
        </w:tc>
      </w:tr>
      <w:tr w:rsidR="00FA25BF" w:rsidRPr="004E7F8D" w:rsidTr="00FE27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6"/>
        </w:trPr>
        <w:tc>
          <w:tcPr>
            <w:tcW w:w="9893" w:type="dxa"/>
            <w:gridSpan w:val="4"/>
            <w:tcBorders>
              <w:top w:val="single" w:sz="2" w:space="0" w:color="auto"/>
              <w:left w:val="single" w:sz="2" w:space="0" w:color="auto"/>
              <w:bottom w:val="nil"/>
              <w:right w:val="single" w:sz="2" w:space="0" w:color="auto"/>
            </w:tcBorders>
            <w:shd w:val="clear" w:color="auto" w:fill="E0E0E0"/>
            <w:vAlign w:val="center"/>
          </w:tcPr>
          <w:p w:rsidR="00FA25BF" w:rsidRPr="004E7F8D" w:rsidRDefault="00FA25BF" w:rsidP="00FE2754">
            <w:pPr>
              <w:spacing w:before="60" w:after="60"/>
              <w:rPr>
                <w:rFonts w:ascii="Verdana" w:hAnsi="Verdana" w:cs="Arial"/>
                <w:b/>
                <w:sz w:val="18"/>
                <w:szCs w:val="18"/>
                <w:lang w:val="tr-TR"/>
              </w:rPr>
            </w:pPr>
            <w:r w:rsidRPr="004E7F8D">
              <w:rPr>
                <w:rFonts w:ascii="Verdana" w:hAnsi="Verdana" w:cs="Arial"/>
                <w:b/>
                <w:bCs/>
                <w:sz w:val="18"/>
                <w:szCs w:val="18"/>
                <w:lang w:val="tr-TR"/>
              </w:rPr>
              <w:t>Ünite Başlığı</w:t>
            </w:r>
          </w:p>
        </w:tc>
      </w:tr>
      <w:tr w:rsidR="00FA25BF" w:rsidRPr="004E7F8D" w:rsidTr="00FE27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1"/>
        </w:trPr>
        <w:tc>
          <w:tcPr>
            <w:tcW w:w="9893" w:type="dxa"/>
            <w:gridSpan w:val="4"/>
            <w:tcBorders>
              <w:top w:val="single" w:sz="2" w:space="0" w:color="auto"/>
              <w:left w:val="single" w:sz="2" w:space="0" w:color="auto"/>
              <w:bottom w:val="nil"/>
              <w:right w:val="single" w:sz="2" w:space="0" w:color="auto"/>
            </w:tcBorders>
            <w:vAlign w:val="center"/>
          </w:tcPr>
          <w:p w:rsidR="00FA25BF" w:rsidRPr="001336BC" w:rsidRDefault="005413C1" w:rsidP="00FE2754">
            <w:pPr>
              <w:spacing w:before="60" w:after="60"/>
              <w:rPr>
                <w:rFonts w:ascii="Verdana" w:hAnsi="Verdana" w:cs="Arial"/>
                <w:sz w:val="18"/>
                <w:szCs w:val="18"/>
                <w:lang w:val="tr-TR"/>
              </w:rPr>
            </w:pPr>
            <w:r>
              <w:rPr>
                <w:rFonts w:ascii="Verdana" w:hAnsi="Verdana"/>
                <w:iCs/>
                <w:lang w:val="tr-TR"/>
              </w:rPr>
              <w:t>ZAMAN İÇİNDE</w:t>
            </w:r>
            <w:r w:rsidR="00801536" w:rsidRPr="001336BC">
              <w:rPr>
                <w:rFonts w:ascii="Verdana" w:hAnsi="Verdana"/>
                <w:iCs/>
                <w:lang w:val="tr-TR"/>
              </w:rPr>
              <w:t xml:space="preserve"> B</w:t>
            </w:r>
            <w:r>
              <w:rPr>
                <w:rFonts w:ascii="Verdana" w:hAnsi="Verdana"/>
                <w:iCs/>
                <w:lang w:val="tr-TR"/>
              </w:rPr>
              <w:t>İLİM</w:t>
            </w:r>
          </w:p>
        </w:tc>
      </w:tr>
      <w:tr w:rsidR="00FA25BF" w:rsidRPr="004E7F8D" w:rsidTr="00FE27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1"/>
        </w:trPr>
        <w:tc>
          <w:tcPr>
            <w:tcW w:w="9893" w:type="dxa"/>
            <w:gridSpan w:val="4"/>
            <w:tcBorders>
              <w:top w:val="single" w:sz="2" w:space="0" w:color="auto"/>
              <w:left w:val="single" w:sz="2" w:space="0" w:color="auto"/>
              <w:bottom w:val="nil"/>
              <w:right w:val="single" w:sz="2" w:space="0" w:color="auto"/>
            </w:tcBorders>
            <w:shd w:val="clear" w:color="auto" w:fill="E0E0E0"/>
            <w:vAlign w:val="center"/>
          </w:tcPr>
          <w:p w:rsidR="00FA25BF" w:rsidRPr="001336BC" w:rsidRDefault="00FA25BF" w:rsidP="00FE2754">
            <w:pPr>
              <w:rPr>
                <w:rFonts w:ascii="Verdana" w:hAnsi="Verdana"/>
                <w:b/>
                <w:sz w:val="18"/>
                <w:szCs w:val="18"/>
                <w:lang w:val="tr-TR"/>
              </w:rPr>
            </w:pPr>
            <w:r w:rsidRPr="001336BC">
              <w:rPr>
                <w:rFonts w:ascii="Verdana" w:hAnsi="Verdana" w:cs="Arial"/>
                <w:b/>
                <w:bCs/>
                <w:sz w:val="18"/>
                <w:szCs w:val="18"/>
                <w:lang w:val="tr-TR"/>
              </w:rPr>
              <w:t xml:space="preserve">Ünite Özeti </w:t>
            </w:r>
          </w:p>
        </w:tc>
      </w:tr>
      <w:tr w:rsidR="00FA25BF" w:rsidRPr="004E7F8D" w:rsidTr="00FE27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0"/>
        </w:trPr>
        <w:tc>
          <w:tcPr>
            <w:tcW w:w="9893" w:type="dxa"/>
            <w:gridSpan w:val="4"/>
            <w:tcBorders>
              <w:top w:val="nil"/>
              <w:left w:val="single" w:sz="2" w:space="0" w:color="auto"/>
              <w:bottom w:val="single" w:sz="4" w:space="0" w:color="auto"/>
              <w:right w:val="single" w:sz="2" w:space="0" w:color="auto"/>
            </w:tcBorders>
            <w:vAlign w:val="center"/>
          </w:tcPr>
          <w:p w:rsidR="005E300A" w:rsidRDefault="005E300A" w:rsidP="00FE2754">
            <w:pPr>
              <w:spacing w:before="60" w:after="60"/>
              <w:jc w:val="both"/>
              <w:rPr>
                <w:rFonts w:ascii="Verdana" w:hAnsi="Verdana"/>
                <w:sz w:val="18"/>
                <w:szCs w:val="18"/>
                <w:lang w:val="tr-TR"/>
              </w:rPr>
            </w:pPr>
          </w:p>
          <w:p w:rsidR="00C15356" w:rsidRDefault="005E300A" w:rsidP="00FE2754">
            <w:pPr>
              <w:spacing w:before="60" w:after="60"/>
              <w:jc w:val="both"/>
              <w:rPr>
                <w:rFonts w:ascii="Verdana" w:hAnsi="Verdana"/>
                <w:sz w:val="18"/>
                <w:szCs w:val="18"/>
                <w:lang w:val="tr-TR"/>
              </w:rPr>
            </w:pPr>
            <w:r>
              <w:rPr>
                <w:rFonts w:ascii="Verdana" w:hAnsi="Verdana"/>
                <w:sz w:val="18"/>
                <w:szCs w:val="18"/>
                <w:lang w:val="tr-TR"/>
              </w:rPr>
              <w:t xml:space="preserve">    </w:t>
            </w:r>
            <w:r w:rsidR="00583CD4">
              <w:rPr>
                <w:rFonts w:ascii="Verdana" w:hAnsi="Verdana"/>
                <w:sz w:val="18"/>
                <w:szCs w:val="18"/>
                <w:lang w:val="tr-TR"/>
              </w:rPr>
              <w:t>E</w:t>
            </w:r>
            <w:r w:rsidR="00A52AD5" w:rsidRPr="004F6A69">
              <w:rPr>
                <w:rFonts w:ascii="Verdana" w:hAnsi="Verdana"/>
                <w:sz w:val="18"/>
                <w:szCs w:val="18"/>
                <w:lang w:val="tr-TR"/>
              </w:rPr>
              <w:t>tkinlikler iş birlikli öğrenme grupları ile sürdürülmüştür</w:t>
            </w:r>
            <w:r w:rsidR="00583CD4">
              <w:rPr>
                <w:rFonts w:ascii="Verdana" w:hAnsi="Verdana"/>
                <w:sz w:val="18"/>
                <w:szCs w:val="18"/>
                <w:lang w:val="tr-TR"/>
              </w:rPr>
              <w:t>.</w:t>
            </w:r>
            <w:r w:rsidR="00C15356">
              <w:rPr>
                <w:rFonts w:ascii="Verdana" w:hAnsi="Verdana"/>
                <w:sz w:val="18"/>
                <w:szCs w:val="18"/>
                <w:lang w:val="tr-TR"/>
              </w:rPr>
              <w:t xml:space="preserve"> Proje kapsamındaki çalışmalar</w:t>
            </w:r>
            <w:r w:rsidR="006747DB">
              <w:rPr>
                <w:rFonts w:ascii="Verdana" w:hAnsi="Verdana"/>
                <w:sz w:val="18"/>
                <w:szCs w:val="18"/>
                <w:lang w:val="tr-TR"/>
              </w:rPr>
              <w:t>ın çoğu</w:t>
            </w:r>
            <w:r w:rsidR="00C15356">
              <w:rPr>
                <w:rFonts w:ascii="Verdana" w:hAnsi="Verdana"/>
                <w:sz w:val="18"/>
                <w:szCs w:val="18"/>
                <w:lang w:val="tr-TR"/>
              </w:rPr>
              <w:t xml:space="preserve"> sınıf wiki s</w:t>
            </w:r>
            <w:r w:rsidR="00111260">
              <w:rPr>
                <w:rFonts w:ascii="Verdana" w:hAnsi="Verdana"/>
                <w:sz w:val="18"/>
                <w:szCs w:val="18"/>
                <w:lang w:val="tr-TR"/>
              </w:rPr>
              <w:t>ayfası</w:t>
            </w:r>
            <w:r w:rsidR="00C15356">
              <w:rPr>
                <w:rFonts w:ascii="Verdana" w:hAnsi="Verdana"/>
                <w:sz w:val="18"/>
                <w:szCs w:val="18"/>
                <w:lang w:val="tr-TR"/>
              </w:rPr>
              <w:t xml:space="preserve"> üzerinden yürütüldüğünden ünite ve içerik soruları sınıf içinde olduğu kadar </w:t>
            </w:r>
            <w:hyperlink r:id="rId8" w:history="1">
              <w:r w:rsidR="00C15356" w:rsidRPr="00BE4959">
                <w:rPr>
                  <w:rStyle w:val="Kpr"/>
                  <w:rFonts w:ascii="Verdana" w:hAnsi="Verdana"/>
                  <w:sz w:val="18"/>
                  <w:szCs w:val="18"/>
                  <w:lang w:val="tr-TR"/>
                </w:rPr>
                <w:t>sınıf wikisinde</w:t>
              </w:r>
            </w:hyperlink>
            <w:r w:rsidR="00C15356">
              <w:rPr>
                <w:rFonts w:ascii="Verdana" w:hAnsi="Verdana"/>
                <w:sz w:val="18"/>
                <w:szCs w:val="18"/>
                <w:lang w:val="tr-TR"/>
              </w:rPr>
              <w:t xml:space="preserve"> </w:t>
            </w:r>
            <w:r w:rsidR="00583CD4">
              <w:rPr>
                <w:rFonts w:ascii="Verdana" w:hAnsi="Verdana"/>
                <w:sz w:val="18"/>
                <w:szCs w:val="18"/>
                <w:lang w:val="tr-TR"/>
              </w:rPr>
              <w:t>de tartışılmıştır</w:t>
            </w:r>
            <w:r w:rsidR="00C15356">
              <w:rPr>
                <w:rFonts w:ascii="Verdana" w:hAnsi="Verdana"/>
                <w:sz w:val="18"/>
                <w:szCs w:val="18"/>
                <w:lang w:val="tr-TR"/>
              </w:rPr>
              <w:t>.</w:t>
            </w:r>
            <w:r w:rsidR="00016AD1">
              <w:rPr>
                <w:rFonts w:ascii="Verdana" w:hAnsi="Verdana"/>
                <w:sz w:val="18"/>
                <w:szCs w:val="18"/>
                <w:lang w:val="tr-TR"/>
              </w:rPr>
              <w:t xml:space="preserve"> Öğretmen</w:t>
            </w:r>
            <w:r w:rsidR="00A9466C">
              <w:rPr>
                <w:rFonts w:ascii="Verdana" w:hAnsi="Verdana"/>
                <w:sz w:val="18"/>
                <w:szCs w:val="18"/>
                <w:lang w:val="tr-TR"/>
              </w:rPr>
              <w:t>,</w:t>
            </w:r>
            <w:r w:rsidR="00016AD1">
              <w:rPr>
                <w:rFonts w:ascii="Verdana" w:hAnsi="Verdana"/>
                <w:sz w:val="18"/>
                <w:szCs w:val="18"/>
                <w:lang w:val="tr-TR"/>
              </w:rPr>
              <w:t xml:space="preserve"> </w:t>
            </w:r>
            <w:r>
              <w:rPr>
                <w:rFonts w:ascii="Verdana" w:hAnsi="Verdana"/>
                <w:sz w:val="18"/>
                <w:szCs w:val="18"/>
                <w:lang w:val="tr-TR"/>
              </w:rPr>
              <w:t>denetleme, değerlendirme</w:t>
            </w:r>
            <w:r w:rsidR="00016AD1">
              <w:rPr>
                <w:rFonts w:ascii="Verdana" w:hAnsi="Verdana"/>
                <w:sz w:val="18"/>
                <w:szCs w:val="18"/>
                <w:lang w:val="tr-TR"/>
              </w:rPr>
              <w:t xml:space="preserve"> ve dönütlerini </w:t>
            </w:r>
            <w:r w:rsidR="00A9466C">
              <w:rPr>
                <w:rFonts w:ascii="Verdana" w:hAnsi="Verdana"/>
                <w:sz w:val="18"/>
                <w:szCs w:val="18"/>
                <w:lang w:val="tr-TR"/>
              </w:rPr>
              <w:t xml:space="preserve">günlükler üzerinden yapabildiği gibi, </w:t>
            </w:r>
            <w:r w:rsidR="00016AD1">
              <w:rPr>
                <w:rFonts w:ascii="Verdana" w:hAnsi="Verdana"/>
                <w:sz w:val="18"/>
                <w:szCs w:val="18"/>
                <w:lang w:val="tr-TR"/>
              </w:rPr>
              <w:t>sınıf wikisi üzerinden</w:t>
            </w:r>
            <w:r w:rsidR="00A9466C">
              <w:rPr>
                <w:rFonts w:ascii="Verdana" w:hAnsi="Verdana"/>
                <w:sz w:val="18"/>
                <w:szCs w:val="18"/>
                <w:lang w:val="tr-TR"/>
              </w:rPr>
              <w:t xml:space="preserve"> de</w:t>
            </w:r>
            <w:r w:rsidR="00016AD1">
              <w:rPr>
                <w:rFonts w:ascii="Verdana" w:hAnsi="Verdana"/>
                <w:sz w:val="18"/>
                <w:szCs w:val="18"/>
                <w:lang w:val="tr-TR"/>
              </w:rPr>
              <w:t xml:space="preserve"> zenginleştirir.</w:t>
            </w:r>
          </w:p>
          <w:p w:rsidR="00C15356" w:rsidRDefault="00C15356" w:rsidP="00FE2754">
            <w:pPr>
              <w:spacing w:before="60" w:after="60"/>
              <w:jc w:val="both"/>
              <w:rPr>
                <w:rFonts w:ascii="Verdana" w:hAnsi="Verdana"/>
                <w:sz w:val="18"/>
                <w:szCs w:val="18"/>
                <w:lang w:val="tr-TR"/>
              </w:rPr>
            </w:pPr>
          </w:p>
          <w:p w:rsidR="00B44776" w:rsidRDefault="005E300A" w:rsidP="00FE2754">
            <w:pPr>
              <w:spacing w:before="60" w:after="60"/>
              <w:jc w:val="both"/>
              <w:rPr>
                <w:rFonts w:ascii="Verdana" w:hAnsi="Verdana"/>
                <w:sz w:val="18"/>
                <w:szCs w:val="18"/>
                <w:lang w:val="tr-TR"/>
              </w:rPr>
            </w:pPr>
            <w:r>
              <w:rPr>
                <w:rFonts w:ascii="Verdana" w:hAnsi="Verdana"/>
                <w:sz w:val="18"/>
                <w:szCs w:val="18"/>
                <w:lang w:val="tr-TR"/>
              </w:rPr>
              <w:t xml:space="preserve">    </w:t>
            </w:r>
            <w:r w:rsidR="00540238" w:rsidRPr="004A5934">
              <w:rPr>
                <w:rFonts w:ascii="Verdana" w:hAnsi="Verdana"/>
                <w:sz w:val="18"/>
                <w:szCs w:val="18"/>
                <w:lang w:val="tr-TR"/>
              </w:rPr>
              <w:t>Öğrenciler</w:t>
            </w:r>
            <w:r w:rsidR="00EB75E3" w:rsidRPr="004A5934">
              <w:rPr>
                <w:rFonts w:ascii="Verdana" w:hAnsi="Verdana"/>
                <w:sz w:val="18"/>
                <w:szCs w:val="18"/>
                <w:lang w:val="tr-TR"/>
              </w:rPr>
              <w:t>l</w:t>
            </w:r>
            <w:r w:rsidR="00540238" w:rsidRPr="004A5934">
              <w:rPr>
                <w:rFonts w:ascii="Verdana" w:hAnsi="Verdana"/>
                <w:sz w:val="18"/>
                <w:szCs w:val="18"/>
                <w:lang w:val="tr-TR"/>
              </w:rPr>
              <w:t xml:space="preserve">e “ Dünyayı yerinden </w:t>
            </w:r>
            <w:r w:rsidR="001336BC" w:rsidRPr="004A5934">
              <w:rPr>
                <w:rFonts w:ascii="Verdana" w:hAnsi="Verdana"/>
                <w:sz w:val="18"/>
                <w:szCs w:val="18"/>
                <w:lang w:val="tr-TR"/>
              </w:rPr>
              <w:t>oynatabilir misiniz</w:t>
            </w:r>
            <w:r w:rsidR="00540238" w:rsidRPr="004A5934">
              <w:rPr>
                <w:rFonts w:ascii="Verdana" w:hAnsi="Verdana"/>
                <w:sz w:val="18"/>
                <w:szCs w:val="18"/>
                <w:lang w:val="tr-TR"/>
              </w:rPr>
              <w:t xml:space="preserve">?” temel sorusu </w:t>
            </w:r>
            <w:r w:rsidR="001336BC" w:rsidRPr="004A5934">
              <w:rPr>
                <w:rFonts w:ascii="Verdana" w:hAnsi="Verdana"/>
                <w:sz w:val="18"/>
                <w:szCs w:val="18"/>
                <w:lang w:val="tr-TR"/>
              </w:rPr>
              <w:t>tartışılarak dikkatleri</w:t>
            </w:r>
            <w:r w:rsidR="00540238" w:rsidRPr="004A5934">
              <w:rPr>
                <w:rFonts w:ascii="Verdana" w:hAnsi="Verdana"/>
                <w:sz w:val="18"/>
                <w:szCs w:val="18"/>
                <w:lang w:val="tr-TR"/>
              </w:rPr>
              <w:t xml:space="preserve"> bilim insanlarına ve buluşlara yönlendirilir. </w:t>
            </w:r>
            <w:r w:rsidR="000677B5" w:rsidRPr="006927FD">
              <w:rPr>
                <w:rFonts w:ascii="Verdana" w:hAnsi="Verdana"/>
                <w:sz w:val="18"/>
                <w:szCs w:val="18"/>
                <w:lang w:val="tr-TR"/>
              </w:rPr>
              <w:t>İnsanlık</w:t>
            </w:r>
            <w:r w:rsidR="000677B5" w:rsidRPr="006927FD">
              <w:rPr>
                <w:rFonts w:ascii="Verdana" w:hAnsi="Verdana"/>
                <w:sz w:val="18"/>
                <w:szCs w:val="18"/>
                <w:lang w:val="tr-TR"/>
              </w:rPr>
              <w:t xml:space="preserve"> </w:t>
            </w:r>
            <w:r w:rsidR="000677B5" w:rsidRPr="006927FD">
              <w:rPr>
                <w:rFonts w:ascii="Verdana" w:hAnsi="Verdana"/>
                <w:sz w:val="18"/>
                <w:szCs w:val="18"/>
                <w:lang w:val="tr-TR"/>
              </w:rPr>
              <w:t>tarihi</w:t>
            </w:r>
            <w:r w:rsidR="000677B5">
              <w:rPr>
                <w:rFonts w:ascii="Verdana" w:hAnsi="Verdana"/>
                <w:sz w:val="18"/>
                <w:szCs w:val="18"/>
                <w:lang w:val="tr-TR"/>
              </w:rPr>
              <w:t xml:space="preserve"> ile ilgili giriş </w:t>
            </w:r>
            <w:r w:rsidR="003F4218">
              <w:rPr>
                <w:rFonts w:ascii="Verdana" w:hAnsi="Verdana"/>
                <w:sz w:val="18"/>
                <w:szCs w:val="18"/>
                <w:lang w:val="tr-TR"/>
              </w:rPr>
              <w:t xml:space="preserve">videosu izletilerek </w:t>
            </w:r>
            <w:r w:rsidR="003F4218" w:rsidRPr="004A5934">
              <w:rPr>
                <w:rFonts w:ascii="Verdana" w:hAnsi="Verdana"/>
                <w:sz w:val="18"/>
                <w:szCs w:val="18"/>
                <w:lang w:val="tr-TR"/>
              </w:rPr>
              <w:t>zaman</w:t>
            </w:r>
            <w:r w:rsidR="001336BC" w:rsidRPr="004A5934">
              <w:rPr>
                <w:rFonts w:ascii="Verdana" w:hAnsi="Verdana"/>
                <w:sz w:val="18"/>
                <w:szCs w:val="18"/>
                <w:lang w:val="tr-TR"/>
              </w:rPr>
              <w:t xml:space="preserve"> algıları genişletilmiştir.</w:t>
            </w:r>
            <w:r w:rsidR="000677B5">
              <w:rPr>
                <w:rFonts w:ascii="Verdana" w:hAnsi="Verdana"/>
                <w:sz w:val="18"/>
                <w:szCs w:val="18"/>
                <w:lang w:val="tr-TR"/>
              </w:rPr>
              <w:t xml:space="preserve"> </w:t>
            </w:r>
          </w:p>
          <w:p w:rsidR="00B44776" w:rsidRPr="004A5934" w:rsidRDefault="00B44776" w:rsidP="00FE2754">
            <w:pPr>
              <w:spacing w:before="60" w:after="60"/>
              <w:jc w:val="both"/>
              <w:rPr>
                <w:rFonts w:ascii="Verdana" w:hAnsi="Verdana"/>
                <w:sz w:val="18"/>
                <w:szCs w:val="18"/>
                <w:lang w:val="tr-TR"/>
              </w:rPr>
            </w:pPr>
          </w:p>
          <w:p w:rsidR="00B53E24" w:rsidRDefault="001336BC" w:rsidP="00FE2754">
            <w:pPr>
              <w:spacing w:before="60" w:after="60"/>
              <w:jc w:val="both"/>
              <w:rPr>
                <w:rFonts w:ascii="Verdana" w:hAnsi="Verdana"/>
                <w:sz w:val="18"/>
                <w:szCs w:val="18"/>
                <w:lang w:val="tr-TR"/>
              </w:rPr>
            </w:pPr>
            <w:r w:rsidRPr="003E4057">
              <w:rPr>
                <w:rFonts w:ascii="Verdana" w:hAnsi="Verdana"/>
                <w:sz w:val="18"/>
                <w:szCs w:val="18"/>
                <w:lang w:val="tr-TR"/>
              </w:rPr>
              <w:t xml:space="preserve"> </w:t>
            </w:r>
            <w:r w:rsidR="00B53E24" w:rsidRPr="003E4057">
              <w:rPr>
                <w:rFonts w:ascii="Verdana" w:hAnsi="Verdana"/>
                <w:sz w:val="18"/>
                <w:szCs w:val="18"/>
                <w:lang w:val="tr-TR"/>
              </w:rPr>
              <w:t xml:space="preserve"> </w:t>
            </w:r>
            <w:r w:rsidR="009A0E72">
              <w:rPr>
                <w:rFonts w:ascii="Verdana" w:hAnsi="Verdana"/>
                <w:sz w:val="18"/>
                <w:szCs w:val="18"/>
                <w:lang w:val="tr-TR"/>
              </w:rPr>
              <w:t xml:space="preserve">   </w:t>
            </w:r>
            <w:r w:rsidR="00B53E24" w:rsidRPr="003E4057">
              <w:rPr>
                <w:rFonts w:ascii="Verdana" w:hAnsi="Verdana"/>
                <w:sz w:val="18"/>
                <w:szCs w:val="18"/>
                <w:lang w:val="tr-TR"/>
              </w:rPr>
              <w:t xml:space="preserve">Öğrencilerin aktif öğrenme becerilerini harekete geçirmek </w:t>
            </w:r>
            <w:r w:rsidR="004F6A69" w:rsidRPr="003E4057">
              <w:rPr>
                <w:rFonts w:ascii="Verdana" w:hAnsi="Verdana"/>
                <w:sz w:val="18"/>
                <w:szCs w:val="18"/>
                <w:lang w:val="tr-TR"/>
              </w:rPr>
              <w:t>için Kavram</w:t>
            </w:r>
            <w:r w:rsidR="00B53E24" w:rsidRPr="003E4057">
              <w:rPr>
                <w:rFonts w:ascii="Verdana" w:hAnsi="Verdana"/>
                <w:sz w:val="18"/>
                <w:szCs w:val="18"/>
                <w:lang w:val="tr-TR"/>
              </w:rPr>
              <w:t xml:space="preserve"> Bulmacası </w:t>
            </w:r>
            <w:r w:rsidR="00E170F2" w:rsidRPr="003E4057">
              <w:rPr>
                <w:rFonts w:ascii="Verdana" w:hAnsi="Verdana"/>
                <w:sz w:val="18"/>
                <w:szCs w:val="18"/>
                <w:lang w:val="tr-TR"/>
              </w:rPr>
              <w:t>çalışması verilmiştir</w:t>
            </w:r>
            <w:r w:rsidR="00B53E24" w:rsidRPr="003E4057">
              <w:rPr>
                <w:rFonts w:ascii="Verdana" w:hAnsi="Verdana"/>
                <w:sz w:val="18"/>
                <w:szCs w:val="18"/>
                <w:lang w:val="tr-TR"/>
              </w:rPr>
              <w:t>.  İş birlikl</w:t>
            </w:r>
            <w:r w:rsidR="00501146" w:rsidRPr="003E4057">
              <w:rPr>
                <w:rFonts w:ascii="Verdana" w:hAnsi="Verdana"/>
                <w:sz w:val="18"/>
                <w:szCs w:val="18"/>
                <w:lang w:val="tr-TR"/>
              </w:rPr>
              <w:t>i öğrenme ile</w:t>
            </w:r>
            <w:r w:rsidR="00B53E24" w:rsidRPr="003E4057">
              <w:rPr>
                <w:rFonts w:ascii="Verdana" w:hAnsi="Verdana"/>
                <w:sz w:val="18"/>
                <w:szCs w:val="18"/>
                <w:lang w:val="tr-TR"/>
              </w:rPr>
              <w:t xml:space="preserve"> bireysel başarı yerine grup </w:t>
            </w:r>
            <w:r w:rsidR="00501146" w:rsidRPr="003E4057">
              <w:rPr>
                <w:rFonts w:ascii="Verdana" w:hAnsi="Verdana"/>
                <w:sz w:val="18"/>
                <w:szCs w:val="18"/>
                <w:lang w:val="tr-TR"/>
              </w:rPr>
              <w:t>başarısını ön plana çıkarılır</w:t>
            </w:r>
            <w:r w:rsidR="00B53E24" w:rsidRPr="003E4057">
              <w:rPr>
                <w:rFonts w:ascii="Verdana" w:hAnsi="Verdana"/>
                <w:sz w:val="18"/>
                <w:szCs w:val="18"/>
                <w:lang w:val="tr-TR"/>
              </w:rPr>
              <w:t>. Böylece öğrenciler birbirlerinin öğrenmesinde</w:t>
            </w:r>
            <w:r w:rsidR="00501146" w:rsidRPr="003E4057">
              <w:rPr>
                <w:rFonts w:ascii="Verdana" w:hAnsi="Verdana"/>
                <w:sz w:val="18"/>
                <w:szCs w:val="18"/>
                <w:lang w:val="tr-TR"/>
              </w:rPr>
              <w:t>n de sorumlu hale gelirler</w:t>
            </w:r>
            <w:r w:rsidR="00B53E24" w:rsidRPr="003E4057">
              <w:rPr>
                <w:rFonts w:ascii="Verdana" w:hAnsi="Verdana"/>
                <w:sz w:val="18"/>
                <w:szCs w:val="18"/>
                <w:lang w:val="tr-TR"/>
              </w:rPr>
              <w:t>.</w:t>
            </w:r>
          </w:p>
          <w:p w:rsidR="009A0E72" w:rsidRPr="003E4057" w:rsidRDefault="009A0E72" w:rsidP="00FE2754">
            <w:pPr>
              <w:spacing w:before="60" w:after="60"/>
              <w:jc w:val="both"/>
              <w:rPr>
                <w:rFonts w:ascii="Verdana" w:hAnsi="Verdana"/>
                <w:sz w:val="18"/>
                <w:szCs w:val="18"/>
                <w:lang w:val="tr-TR"/>
              </w:rPr>
            </w:pPr>
          </w:p>
          <w:p w:rsidR="0018096A" w:rsidRDefault="00B53E24" w:rsidP="00FE2754">
            <w:pPr>
              <w:spacing w:before="60" w:after="60"/>
              <w:jc w:val="both"/>
              <w:rPr>
                <w:rFonts w:ascii="Verdana" w:hAnsi="Verdana" w:cs="Arial"/>
                <w:iCs/>
                <w:sz w:val="18"/>
                <w:szCs w:val="18"/>
                <w:lang w:val="tr-TR"/>
              </w:rPr>
            </w:pPr>
            <w:r w:rsidRPr="003E4057">
              <w:rPr>
                <w:rFonts w:ascii="Verdana" w:hAnsi="Verdana"/>
                <w:sz w:val="18"/>
                <w:szCs w:val="18"/>
                <w:lang w:val="tr-TR"/>
              </w:rPr>
              <w:t xml:space="preserve"> </w:t>
            </w:r>
            <w:r w:rsidR="009A0E72">
              <w:rPr>
                <w:rFonts w:ascii="Verdana" w:hAnsi="Verdana"/>
                <w:sz w:val="18"/>
                <w:szCs w:val="18"/>
                <w:lang w:val="tr-TR"/>
              </w:rPr>
              <w:t xml:space="preserve">  </w:t>
            </w:r>
            <w:r w:rsidR="00540238" w:rsidRPr="003E4057">
              <w:rPr>
                <w:rFonts w:ascii="Verdana" w:hAnsi="Verdana"/>
                <w:sz w:val="18"/>
                <w:szCs w:val="18"/>
                <w:lang w:val="tr-TR"/>
              </w:rPr>
              <w:t xml:space="preserve">“Buluşlar ve İcatlar Zaman Tablosu” slayt sunu çalışması </w:t>
            </w:r>
            <w:r w:rsidR="0078437A" w:rsidRPr="003E4057">
              <w:rPr>
                <w:rFonts w:ascii="Verdana" w:hAnsi="Verdana"/>
                <w:sz w:val="18"/>
                <w:szCs w:val="18"/>
                <w:lang w:val="tr-TR"/>
              </w:rPr>
              <w:t>ile: İlk</w:t>
            </w:r>
            <w:r w:rsidR="00540238" w:rsidRPr="003E4057">
              <w:rPr>
                <w:rFonts w:ascii="Verdana" w:hAnsi="Verdana" w:cs="Arial"/>
                <w:iCs/>
                <w:sz w:val="18"/>
                <w:szCs w:val="18"/>
                <w:lang w:val="tr-TR"/>
              </w:rPr>
              <w:t xml:space="preserve"> çağ</w:t>
            </w:r>
            <w:r w:rsidR="004A5934" w:rsidRPr="003E4057">
              <w:rPr>
                <w:rFonts w:ascii="Verdana" w:hAnsi="Verdana" w:cs="Arial"/>
                <w:iCs/>
                <w:sz w:val="18"/>
                <w:szCs w:val="18"/>
                <w:lang w:val="tr-TR"/>
              </w:rPr>
              <w:t>, orta çağ, yakın çağ ve yeni çağ</w:t>
            </w:r>
            <w:r w:rsidR="00540238" w:rsidRPr="003E4057">
              <w:rPr>
                <w:rFonts w:ascii="Verdana" w:hAnsi="Verdana" w:cs="Arial"/>
                <w:iCs/>
                <w:sz w:val="18"/>
                <w:szCs w:val="18"/>
                <w:lang w:val="tr-TR"/>
              </w:rPr>
              <w:t xml:space="preserve"> uygarlıkların</w:t>
            </w:r>
            <w:r w:rsidR="004A5934" w:rsidRPr="003E4057">
              <w:rPr>
                <w:rFonts w:ascii="Verdana" w:hAnsi="Verdana" w:cs="Arial"/>
                <w:iCs/>
                <w:sz w:val="18"/>
                <w:szCs w:val="18"/>
                <w:lang w:val="tr-TR"/>
              </w:rPr>
              <w:t>ın veya bilim insanlarının</w:t>
            </w:r>
            <w:r w:rsidR="00540238" w:rsidRPr="003E4057">
              <w:rPr>
                <w:rFonts w:ascii="Verdana" w:hAnsi="Verdana" w:cs="Arial"/>
                <w:iCs/>
                <w:sz w:val="18"/>
                <w:szCs w:val="18"/>
                <w:lang w:val="tr-TR"/>
              </w:rPr>
              <w:t xml:space="preserve"> bilimsel ve teknolojik gelişmelere kat</w:t>
            </w:r>
            <w:r w:rsidR="003E4057">
              <w:rPr>
                <w:rFonts w:ascii="Verdana" w:hAnsi="Verdana" w:cs="Arial"/>
                <w:iCs/>
                <w:sz w:val="18"/>
                <w:szCs w:val="18"/>
                <w:lang w:val="tr-TR"/>
              </w:rPr>
              <w:t>kılarına örnekler vererek yorumlayabilecekler</w:t>
            </w:r>
            <w:r w:rsidR="00D907E0">
              <w:rPr>
                <w:rFonts w:ascii="Verdana" w:hAnsi="Verdana" w:cs="Arial"/>
                <w:iCs/>
                <w:sz w:val="18"/>
                <w:szCs w:val="18"/>
                <w:lang w:val="tr-TR"/>
              </w:rPr>
              <w:t>.</w:t>
            </w:r>
            <w:r w:rsidR="0018096A">
              <w:rPr>
                <w:rFonts w:ascii="Verdana" w:hAnsi="Verdana" w:cs="Arial"/>
                <w:iCs/>
                <w:sz w:val="18"/>
                <w:szCs w:val="18"/>
                <w:lang w:val="tr-TR"/>
              </w:rPr>
              <w:t xml:space="preserve"> Zaman ve kronolojiyi algılama becerisi kazanacaklardır.</w:t>
            </w:r>
          </w:p>
          <w:p w:rsidR="0018096A" w:rsidRDefault="0018096A" w:rsidP="00FE2754">
            <w:pPr>
              <w:spacing w:before="60" w:after="60"/>
              <w:jc w:val="both"/>
              <w:rPr>
                <w:rFonts w:ascii="Verdana" w:hAnsi="Verdana" w:cs="Arial"/>
                <w:iCs/>
                <w:sz w:val="18"/>
                <w:szCs w:val="18"/>
                <w:lang w:val="tr-TR"/>
              </w:rPr>
            </w:pPr>
          </w:p>
          <w:p w:rsidR="0018096A" w:rsidRDefault="00540238" w:rsidP="00FE2754">
            <w:pPr>
              <w:spacing w:before="60" w:after="60"/>
              <w:jc w:val="both"/>
              <w:rPr>
                <w:rFonts w:ascii="Verdana" w:hAnsi="Verdana" w:cs="Arial"/>
                <w:iCs/>
                <w:sz w:val="18"/>
                <w:szCs w:val="18"/>
                <w:lang w:val="tr-TR"/>
              </w:rPr>
            </w:pPr>
            <w:r w:rsidRPr="003E4057">
              <w:rPr>
                <w:rFonts w:ascii="Verdana" w:hAnsi="Verdana" w:cs="Arial"/>
                <w:iCs/>
                <w:sz w:val="18"/>
                <w:szCs w:val="18"/>
                <w:lang w:val="tr-TR"/>
              </w:rPr>
              <w:t xml:space="preserve">  ilk yazı örneklerinden yola çıkarak yazının kullanım alanlarını ve bilgi aktarı</w:t>
            </w:r>
            <w:r w:rsidR="0078437A" w:rsidRPr="003E4057">
              <w:rPr>
                <w:rFonts w:ascii="Verdana" w:hAnsi="Verdana" w:cs="Arial"/>
                <w:iCs/>
                <w:sz w:val="18"/>
                <w:szCs w:val="18"/>
                <w:lang w:val="tr-TR"/>
              </w:rPr>
              <w:t xml:space="preserve">mındaki önemini fark edecekler, </w:t>
            </w:r>
            <w:r w:rsidRPr="003E4057">
              <w:rPr>
                <w:rFonts w:ascii="Verdana" w:hAnsi="Verdana" w:cs="Arial"/>
                <w:iCs/>
                <w:sz w:val="18"/>
                <w:szCs w:val="18"/>
                <w:lang w:val="tr-TR"/>
              </w:rPr>
              <w:t>Türk ve İslam devletlerinde yetişen bilginlerin bilimsel gelişme sürecine katkılarını değerlendirebilecek</w:t>
            </w:r>
            <w:r w:rsidR="0078437A" w:rsidRPr="003E4057">
              <w:rPr>
                <w:rFonts w:ascii="Verdana" w:hAnsi="Verdana" w:cs="Arial"/>
                <w:iCs/>
                <w:sz w:val="18"/>
                <w:szCs w:val="18"/>
                <w:lang w:val="tr-TR"/>
              </w:rPr>
              <w:t>lerdir.</w:t>
            </w:r>
            <w:r w:rsidR="0018096A">
              <w:rPr>
                <w:rFonts w:ascii="Verdana" w:hAnsi="Verdana" w:cs="Arial"/>
                <w:iCs/>
                <w:sz w:val="18"/>
                <w:szCs w:val="18"/>
                <w:lang w:val="tr-TR"/>
              </w:rPr>
              <w:t xml:space="preserve"> Düşünceyi ifade etme ve bilimsel olma değerlerini kazanacaklardır. </w:t>
            </w:r>
          </w:p>
          <w:p w:rsidR="0018096A" w:rsidRDefault="0018096A" w:rsidP="00FE2754">
            <w:pPr>
              <w:spacing w:before="60" w:after="60"/>
              <w:jc w:val="both"/>
              <w:rPr>
                <w:rFonts w:ascii="Verdana" w:hAnsi="Verdana" w:cs="Arial"/>
                <w:iCs/>
                <w:sz w:val="18"/>
                <w:szCs w:val="18"/>
                <w:lang w:val="tr-TR"/>
              </w:rPr>
            </w:pPr>
          </w:p>
          <w:p w:rsidR="00FA25BF" w:rsidRPr="009E5DFD" w:rsidRDefault="0078437A" w:rsidP="009E5DFD">
            <w:pPr>
              <w:spacing w:before="60" w:after="60"/>
              <w:jc w:val="both"/>
              <w:rPr>
                <w:rFonts w:ascii="Verdana" w:hAnsi="Verdana" w:cs="Arial"/>
                <w:bCs/>
                <w:iCs/>
                <w:sz w:val="18"/>
                <w:szCs w:val="18"/>
                <w:lang w:val="tr-TR"/>
              </w:rPr>
            </w:pPr>
            <w:r w:rsidRPr="003E4057">
              <w:rPr>
                <w:rFonts w:ascii="Verdana" w:hAnsi="Verdana" w:cs="Arial"/>
                <w:iCs/>
                <w:sz w:val="18"/>
                <w:szCs w:val="18"/>
                <w:lang w:val="tr-TR"/>
              </w:rPr>
              <w:t xml:space="preserve"> “Değişim ve Gelişim “ </w:t>
            </w:r>
            <w:r w:rsidR="003E4057" w:rsidRPr="003E4057">
              <w:rPr>
                <w:rFonts w:ascii="Verdana" w:hAnsi="Verdana" w:cs="Arial"/>
                <w:iCs/>
                <w:sz w:val="18"/>
                <w:szCs w:val="18"/>
                <w:lang w:val="tr-TR"/>
              </w:rPr>
              <w:t>adlı video</w:t>
            </w:r>
            <w:r w:rsidRPr="003E4057">
              <w:rPr>
                <w:rFonts w:ascii="Verdana" w:hAnsi="Verdana" w:cs="Arial"/>
                <w:iCs/>
                <w:sz w:val="18"/>
                <w:szCs w:val="18"/>
                <w:lang w:val="tr-TR"/>
              </w:rPr>
              <w:t xml:space="preserve"> sunu çalışması </w:t>
            </w:r>
            <w:r w:rsidR="003E4057" w:rsidRPr="003E4057">
              <w:rPr>
                <w:rFonts w:ascii="Verdana" w:hAnsi="Verdana" w:cs="Arial"/>
                <w:iCs/>
                <w:sz w:val="18"/>
                <w:szCs w:val="18"/>
                <w:lang w:val="tr-TR"/>
              </w:rPr>
              <w:t>ile</w:t>
            </w:r>
            <w:r w:rsidR="003E4057" w:rsidRPr="003E4057">
              <w:rPr>
                <w:rFonts w:ascii="Verdana" w:hAnsi="Verdana" w:cs="Arial"/>
                <w:bCs/>
                <w:iCs/>
                <w:sz w:val="18"/>
                <w:szCs w:val="18"/>
                <w:lang w:val="tr-TR"/>
              </w:rPr>
              <w:t xml:space="preserve"> Coğrafi Keşifler, Rönesans, Reform ve Sanayi Devrimi ile ilgili tüm ünite ve içerik sorularına yanıt bulabileceklerdir.</w:t>
            </w:r>
            <w:r w:rsidR="0018096A">
              <w:rPr>
                <w:rFonts w:ascii="Verdana" w:hAnsi="Verdana" w:cs="Arial"/>
                <w:bCs/>
                <w:iCs/>
                <w:sz w:val="18"/>
                <w:szCs w:val="18"/>
                <w:lang w:val="tr-TR"/>
              </w:rPr>
              <w:t xml:space="preserve"> </w:t>
            </w:r>
          </w:p>
        </w:tc>
      </w:tr>
      <w:tr w:rsidR="00FA25BF" w:rsidRPr="004E7F8D" w:rsidTr="00FE27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1"/>
        </w:trPr>
        <w:tc>
          <w:tcPr>
            <w:tcW w:w="9893" w:type="dxa"/>
            <w:gridSpan w:val="4"/>
            <w:tcBorders>
              <w:top w:val="single" w:sz="4" w:space="0" w:color="auto"/>
              <w:left w:val="single" w:sz="2" w:space="0" w:color="auto"/>
              <w:bottom w:val="nil"/>
              <w:right w:val="single" w:sz="2" w:space="0" w:color="auto"/>
            </w:tcBorders>
            <w:shd w:val="clear" w:color="auto" w:fill="E0E0E0"/>
            <w:vAlign w:val="center"/>
          </w:tcPr>
          <w:p w:rsidR="00FA25BF" w:rsidRPr="004E7F8D" w:rsidRDefault="00FA25BF" w:rsidP="00FE2754">
            <w:pPr>
              <w:spacing w:before="60" w:after="60"/>
              <w:rPr>
                <w:rFonts w:ascii="Verdana" w:hAnsi="Verdana" w:cs="Arial"/>
                <w:b/>
                <w:sz w:val="18"/>
                <w:szCs w:val="18"/>
                <w:lang w:val="tr-TR"/>
              </w:rPr>
            </w:pPr>
            <w:r w:rsidRPr="004E7F8D">
              <w:rPr>
                <w:rFonts w:ascii="Verdana" w:hAnsi="Verdana" w:cs="Arial"/>
                <w:b/>
                <w:bCs/>
                <w:sz w:val="18"/>
                <w:szCs w:val="18"/>
                <w:lang w:val="tr-TR"/>
              </w:rPr>
              <w:t>Dersin Adı</w:t>
            </w:r>
          </w:p>
        </w:tc>
      </w:tr>
      <w:tr w:rsidR="00FA25BF" w:rsidRPr="004E7F8D" w:rsidTr="00FE27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1"/>
        </w:trPr>
        <w:tc>
          <w:tcPr>
            <w:tcW w:w="9893" w:type="dxa"/>
            <w:gridSpan w:val="4"/>
            <w:tcBorders>
              <w:top w:val="nil"/>
              <w:left w:val="single" w:sz="4" w:space="0" w:color="auto"/>
              <w:bottom w:val="single" w:sz="4" w:space="0" w:color="auto"/>
              <w:right w:val="single" w:sz="4" w:space="0" w:color="auto"/>
            </w:tcBorders>
          </w:tcPr>
          <w:p w:rsidR="00FA25BF" w:rsidRPr="00BA1E22" w:rsidRDefault="00BA1E22" w:rsidP="00FE2754">
            <w:pPr>
              <w:spacing w:before="60" w:after="60"/>
              <w:rPr>
                <w:rFonts w:ascii="Verdana" w:hAnsi="Verdana" w:cs="Arial"/>
                <w:sz w:val="18"/>
                <w:szCs w:val="18"/>
                <w:lang w:val="tr-TR"/>
              </w:rPr>
            </w:pPr>
            <w:r w:rsidRPr="00BA1E22">
              <w:rPr>
                <w:rFonts w:ascii="Verdana" w:hAnsi="Verdana"/>
                <w:iCs/>
                <w:sz w:val="18"/>
                <w:szCs w:val="18"/>
                <w:lang w:val="tr-TR"/>
              </w:rPr>
              <w:t>Sosyal Bilgiler</w:t>
            </w:r>
          </w:p>
        </w:tc>
      </w:tr>
      <w:tr w:rsidR="00FA25BF" w:rsidRPr="004E7F8D" w:rsidTr="00FE27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1"/>
        </w:trPr>
        <w:tc>
          <w:tcPr>
            <w:tcW w:w="9893" w:type="dxa"/>
            <w:gridSpan w:val="4"/>
            <w:tcBorders>
              <w:top w:val="single" w:sz="4" w:space="0" w:color="auto"/>
              <w:left w:val="single" w:sz="2" w:space="0" w:color="auto"/>
              <w:bottom w:val="nil"/>
              <w:right w:val="single" w:sz="2" w:space="0" w:color="auto"/>
            </w:tcBorders>
            <w:shd w:val="clear" w:color="auto" w:fill="E0E0E0"/>
          </w:tcPr>
          <w:p w:rsidR="00FA25BF" w:rsidRPr="004E7F8D" w:rsidRDefault="00FA25BF" w:rsidP="00FE2754">
            <w:pPr>
              <w:spacing w:before="60" w:after="60"/>
              <w:rPr>
                <w:rFonts w:ascii="Verdana" w:hAnsi="Verdana" w:cs="Arial"/>
                <w:b/>
                <w:bCs/>
                <w:sz w:val="18"/>
                <w:szCs w:val="18"/>
                <w:lang w:val="tr-TR"/>
              </w:rPr>
            </w:pPr>
            <w:r w:rsidRPr="004E7F8D">
              <w:rPr>
                <w:rFonts w:ascii="Verdana" w:hAnsi="Verdana" w:cs="Arial"/>
                <w:b/>
                <w:bCs/>
                <w:sz w:val="18"/>
                <w:szCs w:val="18"/>
                <w:lang w:val="tr-TR"/>
              </w:rPr>
              <w:t>Sınıf Düzeyi</w:t>
            </w:r>
            <w:r w:rsidRPr="004E7F8D">
              <w:rPr>
                <w:rFonts w:ascii="Verdana" w:hAnsi="Verdana"/>
                <w:b/>
                <w:bCs/>
                <w:sz w:val="18"/>
                <w:szCs w:val="18"/>
                <w:lang w:val="tr-TR"/>
              </w:rPr>
              <w:t xml:space="preserve"> </w:t>
            </w:r>
            <w:r w:rsidRPr="004E7F8D">
              <w:rPr>
                <w:rFonts w:ascii="Verdana" w:hAnsi="Verdana" w:cs="Arial"/>
                <w:b/>
                <w:sz w:val="18"/>
                <w:szCs w:val="18"/>
                <w:lang w:val="tr-TR" w:bidi="he-IL"/>
              </w:rPr>
              <w:t xml:space="preserve"> </w:t>
            </w:r>
          </w:p>
        </w:tc>
      </w:tr>
      <w:tr w:rsidR="00FA25BF" w:rsidRPr="004E7F8D" w:rsidTr="00FE27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1"/>
        </w:trPr>
        <w:tc>
          <w:tcPr>
            <w:tcW w:w="9893" w:type="dxa"/>
            <w:gridSpan w:val="4"/>
            <w:tcBorders>
              <w:top w:val="nil"/>
              <w:left w:val="single" w:sz="4" w:space="0" w:color="auto"/>
              <w:bottom w:val="nil"/>
              <w:right w:val="single" w:sz="4" w:space="0" w:color="auto"/>
            </w:tcBorders>
          </w:tcPr>
          <w:p w:rsidR="00FA25BF" w:rsidRPr="00123F34" w:rsidRDefault="00123F34" w:rsidP="00FE2754">
            <w:pPr>
              <w:spacing w:before="60" w:after="60"/>
              <w:rPr>
                <w:rFonts w:ascii="Verdana" w:hAnsi="Verdana" w:cs="Arial"/>
                <w:bCs/>
                <w:sz w:val="18"/>
                <w:szCs w:val="18"/>
                <w:lang w:val="tr-TR"/>
              </w:rPr>
            </w:pPr>
            <w:r w:rsidRPr="00123F34">
              <w:rPr>
                <w:rFonts w:ascii="Verdana" w:hAnsi="Verdana"/>
                <w:sz w:val="18"/>
                <w:szCs w:val="18"/>
                <w:lang w:val="tr-TR"/>
              </w:rPr>
              <w:t>7. Sınıf</w:t>
            </w:r>
          </w:p>
        </w:tc>
      </w:tr>
      <w:tr w:rsidR="00FA25BF" w:rsidRPr="004E7F8D" w:rsidTr="00FE27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9"/>
        </w:trPr>
        <w:tc>
          <w:tcPr>
            <w:tcW w:w="9893" w:type="dxa"/>
            <w:gridSpan w:val="4"/>
            <w:tcBorders>
              <w:top w:val="single" w:sz="4" w:space="0" w:color="auto"/>
              <w:left w:val="single" w:sz="2" w:space="0" w:color="auto"/>
              <w:bottom w:val="nil"/>
              <w:right w:val="single" w:sz="2" w:space="0" w:color="auto"/>
            </w:tcBorders>
            <w:shd w:val="clear" w:color="auto" w:fill="E0E0E0"/>
            <w:vAlign w:val="center"/>
          </w:tcPr>
          <w:p w:rsidR="00FA25BF" w:rsidRPr="004E7F8D" w:rsidRDefault="00FA25BF" w:rsidP="00FE2754">
            <w:pPr>
              <w:rPr>
                <w:rFonts w:ascii="Verdana" w:hAnsi="Verdana" w:cs="Arial"/>
                <w:b/>
                <w:bCs/>
                <w:sz w:val="18"/>
                <w:szCs w:val="18"/>
                <w:lang w:val="tr-TR"/>
              </w:rPr>
            </w:pPr>
            <w:r w:rsidRPr="004E7F8D">
              <w:rPr>
                <w:rFonts w:ascii="Verdana" w:hAnsi="Verdana" w:cs="Arial"/>
                <w:b/>
                <w:bCs/>
                <w:sz w:val="18"/>
                <w:szCs w:val="18"/>
                <w:lang w:val="tr-TR"/>
              </w:rPr>
              <w:t>İşlenmesi için Gerekli Ortalama Süre</w:t>
            </w:r>
          </w:p>
        </w:tc>
      </w:tr>
      <w:tr w:rsidR="00FA25BF" w:rsidRPr="004E7F8D" w:rsidTr="00FE27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1"/>
        </w:trPr>
        <w:tc>
          <w:tcPr>
            <w:tcW w:w="9893" w:type="dxa"/>
            <w:gridSpan w:val="4"/>
            <w:tcBorders>
              <w:top w:val="nil"/>
              <w:left w:val="single" w:sz="2" w:space="0" w:color="auto"/>
              <w:bottom w:val="single" w:sz="2" w:space="0" w:color="auto"/>
              <w:right w:val="single" w:sz="2" w:space="0" w:color="auto"/>
            </w:tcBorders>
            <w:vAlign w:val="center"/>
          </w:tcPr>
          <w:p w:rsidR="00790CA4" w:rsidRDefault="00B94877" w:rsidP="00FE2754">
            <w:pPr>
              <w:spacing w:before="60" w:after="60"/>
              <w:rPr>
                <w:rFonts w:ascii="Verdana" w:hAnsi="Verdana"/>
                <w:sz w:val="18"/>
                <w:szCs w:val="18"/>
                <w:lang w:val="tr-TR"/>
              </w:rPr>
            </w:pPr>
            <w:r w:rsidRPr="00B94877">
              <w:rPr>
                <w:rFonts w:ascii="Verdana" w:hAnsi="Verdana"/>
                <w:sz w:val="18"/>
                <w:szCs w:val="18"/>
                <w:lang w:val="tr-TR"/>
              </w:rPr>
              <w:t xml:space="preserve"> 4 Hafta</w:t>
            </w:r>
          </w:p>
          <w:p w:rsidR="00920C3A" w:rsidRDefault="00920C3A" w:rsidP="00FE2754">
            <w:pPr>
              <w:spacing w:before="60" w:after="60"/>
              <w:rPr>
                <w:rFonts w:ascii="Verdana" w:hAnsi="Verdana"/>
                <w:sz w:val="18"/>
                <w:szCs w:val="18"/>
                <w:lang w:val="tr-TR"/>
              </w:rPr>
            </w:pPr>
          </w:p>
          <w:p w:rsidR="00920C3A" w:rsidRDefault="00920C3A" w:rsidP="00FE2754">
            <w:pPr>
              <w:spacing w:before="60" w:after="60"/>
              <w:rPr>
                <w:rFonts w:ascii="Verdana" w:hAnsi="Verdana"/>
                <w:sz w:val="18"/>
                <w:szCs w:val="18"/>
                <w:lang w:val="tr-TR"/>
              </w:rPr>
            </w:pPr>
          </w:p>
          <w:p w:rsidR="00920C3A" w:rsidRPr="001E6B68" w:rsidRDefault="00920C3A" w:rsidP="00FE2754">
            <w:pPr>
              <w:spacing w:before="60" w:after="60"/>
              <w:rPr>
                <w:rFonts w:ascii="Verdana" w:hAnsi="Verdana"/>
                <w:sz w:val="18"/>
                <w:szCs w:val="18"/>
                <w:lang w:val="tr-TR"/>
              </w:rPr>
            </w:pPr>
          </w:p>
        </w:tc>
      </w:tr>
      <w:tr w:rsidR="00FA25BF" w:rsidRPr="004E7F8D" w:rsidTr="00FE27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9893" w:type="dxa"/>
            <w:gridSpan w:val="4"/>
            <w:tcBorders>
              <w:top w:val="single" w:sz="4" w:space="0" w:color="auto"/>
              <w:left w:val="single" w:sz="2" w:space="0" w:color="auto"/>
              <w:bottom w:val="single" w:sz="4" w:space="0" w:color="auto"/>
              <w:right w:val="single" w:sz="2" w:space="0" w:color="auto"/>
            </w:tcBorders>
            <w:shd w:val="clear" w:color="auto" w:fill="000000"/>
            <w:vAlign w:val="center"/>
          </w:tcPr>
          <w:p w:rsidR="00FA25BF" w:rsidRPr="004E7F8D" w:rsidRDefault="00FA25BF" w:rsidP="00FE2754">
            <w:pPr>
              <w:rPr>
                <w:rFonts w:ascii="Verdana" w:hAnsi="Verdana" w:cs="Arial"/>
                <w:b/>
                <w:bCs/>
                <w:sz w:val="18"/>
                <w:szCs w:val="18"/>
                <w:lang w:val="tr-TR"/>
              </w:rPr>
            </w:pPr>
            <w:r w:rsidRPr="004E7F8D">
              <w:rPr>
                <w:rFonts w:ascii="Verdana" w:hAnsi="Verdana" w:cs="Arial"/>
                <w:b/>
                <w:bCs/>
                <w:sz w:val="18"/>
                <w:szCs w:val="18"/>
                <w:lang w:val="tr-TR"/>
              </w:rPr>
              <w:lastRenderedPageBreak/>
              <w:t>Ünitenin Temelleri</w:t>
            </w:r>
          </w:p>
        </w:tc>
      </w:tr>
      <w:tr w:rsidR="00FA25BF" w:rsidRPr="004E7F8D" w:rsidTr="00FE27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9893" w:type="dxa"/>
            <w:gridSpan w:val="4"/>
            <w:tcBorders>
              <w:top w:val="single" w:sz="4" w:space="0" w:color="auto"/>
              <w:left w:val="single" w:sz="4" w:space="0" w:color="auto"/>
              <w:bottom w:val="nil"/>
              <w:right w:val="single" w:sz="4" w:space="0" w:color="auto"/>
            </w:tcBorders>
            <w:shd w:val="clear" w:color="auto" w:fill="E0E0E0"/>
            <w:vAlign w:val="center"/>
          </w:tcPr>
          <w:p w:rsidR="00FA25BF" w:rsidRPr="004E7F8D" w:rsidRDefault="00FA25BF" w:rsidP="00FE2754">
            <w:pPr>
              <w:rPr>
                <w:rFonts w:ascii="Verdana" w:hAnsi="Verdana" w:cs="Arial"/>
                <w:b/>
                <w:bCs/>
                <w:sz w:val="18"/>
                <w:szCs w:val="18"/>
                <w:lang w:val="tr-TR"/>
              </w:rPr>
            </w:pPr>
            <w:r w:rsidRPr="004E7F8D">
              <w:rPr>
                <w:rFonts w:ascii="Verdana" w:hAnsi="Verdana" w:cs="Arial"/>
                <w:b/>
                <w:bCs/>
                <w:sz w:val="18"/>
                <w:szCs w:val="18"/>
                <w:lang w:val="tr-TR"/>
              </w:rPr>
              <w:t xml:space="preserve">Hedeflenen İçerik (Konu Başlıkları) </w:t>
            </w:r>
          </w:p>
        </w:tc>
      </w:tr>
      <w:tr w:rsidR="00FA25BF" w:rsidRPr="004E7F8D" w:rsidTr="00FE27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1"/>
        </w:trPr>
        <w:tc>
          <w:tcPr>
            <w:tcW w:w="9893" w:type="dxa"/>
            <w:gridSpan w:val="4"/>
            <w:tcBorders>
              <w:top w:val="single" w:sz="4" w:space="0" w:color="auto"/>
              <w:left w:val="single" w:sz="4" w:space="0" w:color="auto"/>
              <w:bottom w:val="single" w:sz="4" w:space="0" w:color="auto"/>
              <w:right w:val="single" w:sz="4" w:space="0" w:color="auto"/>
            </w:tcBorders>
            <w:vAlign w:val="center"/>
          </w:tcPr>
          <w:p w:rsidR="005413C1" w:rsidRPr="0056219A" w:rsidRDefault="005413C1" w:rsidP="0056219A">
            <w:pPr>
              <w:pStyle w:val="ListeParagraf"/>
              <w:numPr>
                <w:ilvl w:val="0"/>
                <w:numId w:val="13"/>
              </w:numPr>
              <w:spacing w:before="60" w:after="60"/>
              <w:jc w:val="both"/>
              <w:rPr>
                <w:rStyle w:val="KitapBal"/>
                <w:rFonts w:ascii="Verdana" w:hAnsi="Verdana"/>
                <w:b w:val="0"/>
                <w:sz w:val="20"/>
                <w:szCs w:val="20"/>
                <w:lang w:val="tr-TR"/>
              </w:rPr>
            </w:pPr>
            <w:r w:rsidRPr="0056219A">
              <w:rPr>
                <w:rStyle w:val="KitapBal"/>
                <w:rFonts w:ascii="Verdana" w:hAnsi="Verdana"/>
                <w:b w:val="0"/>
                <w:sz w:val="20"/>
                <w:szCs w:val="20"/>
                <w:lang w:val="tr-TR"/>
              </w:rPr>
              <w:t xml:space="preserve">Buluşların serüveni </w:t>
            </w:r>
          </w:p>
          <w:p w:rsidR="005413C1" w:rsidRPr="0056219A" w:rsidRDefault="005413C1" w:rsidP="0056219A">
            <w:pPr>
              <w:pStyle w:val="ListeParagraf"/>
              <w:numPr>
                <w:ilvl w:val="0"/>
                <w:numId w:val="13"/>
              </w:numPr>
              <w:spacing w:before="60" w:after="60"/>
              <w:jc w:val="both"/>
              <w:rPr>
                <w:rStyle w:val="KitapBal"/>
                <w:rFonts w:ascii="Verdana" w:hAnsi="Verdana"/>
                <w:b w:val="0"/>
                <w:sz w:val="20"/>
                <w:szCs w:val="20"/>
                <w:lang w:val="tr-TR"/>
              </w:rPr>
            </w:pPr>
            <w:r w:rsidRPr="0056219A">
              <w:rPr>
                <w:rStyle w:val="KitapBal"/>
                <w:rFonts w:ascii="Verdana" w:hAnsi="Verdana"/>
                <w:b w:val="0"/>
                <w:sz w:val="20"/>
                <w:szCs w:val="20"/>
                <w:lang w:val="tr-TR"/>
              </w:rPr>
              <w:t xml:space="preserve">Söz uçar yazı kalır </w:t>
            </w:r>
          </w:p>
          <w:p w:rsidR="005413C1" w:rsidRPr="0056219A" w:rsidRDefault="005413C1" w:rsidP="0056219A">
            <w:pPr>
              <w:pStyle w:val="ListeParagraf"/>
              <w:numPr>
                <w:ilvl w:val="0"/>
                <w:numId w:val="13"/>
              </w:numPr>
              <w:spacing w:before="60" w:after="60"/>
              <w:jc w:val="both"/>
              <w:rPr>
                <w:rStyle w:val="KitapBal"/>
                <w:rFonts w:ascii="Verdana" w:hAnsi="Verdana"/>
                <w:b w:val="0"/>
                <w:sz w:val="20"/>
                <w:szCs w:val="20"/>
                <w:lang w:val="tr-TR"/>
              </w:rPr>
            </w:pPr>
            <w:r w:rsidRPr="0056219A">
              <w:rPr>
                <w:rStyle w:val="KitapBal"/>
                <w:rFonts w:ascii="Verdana" w:hAnsi="Verdana"/>
                <w:b w:val="0"/>
                <w:sz w:val="20"/>
                <w:szCs w:val="20"/>
                <w:lang w:val="tr-TR"/>
              </w:rPr>
              <w:t xml:space="preserve">Bilim mirası </w:t>
            </w:r>
          </w:p>
          <w:p w:rsidR="00FA25BF" w:rsidRPr="0056219A" w:rsidRDefault="005413C1" w:rsidP="00D760F6">
            <w:pPr>
              <w:pStyle w:val="Balk2"/>
              <w:rPr>
                <w:lang w:val="tr-TR"/>
              </w:rPr>
            </w:pPr>
            <w:r w:rsidRPr="0056219A">
              <w:rPr>
                <w:rStyle w:val="KitapBal"/>
                <w:rFonts w:ascii="Verdana" w:hAnsi="Verdana"/>
                <w:sz w:val="20"/>
                <w:szCs w:val="20"/>
                <w:lang w:val="tr-TR"/>
              </w:rPr>
              <w:t>Değişim ve gelişim</w:t>
            </w:r>
          </w:p>
        </w:tc>
      </w:tr>
      <w:tr w:rsidR="00FA25BF" w:rsidRPr="004E7F8D" w:rsidTr="00FE27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9893" w:type="dxa"/>
            <w:gridSpan w:val="4"/>
            <w:tcBorders>
              <w:top w:val="single" w:sz="4" w:space="0" w:color="auto"/>
              <w:left w:val="single" w:sz="4" w:space="0" w:color="auto"/>
              <w:bottom w:val="nil"/>
              <w:right w:val="single" w:sz="4" w:space="0" w:color="auto"/>
            </w:tcBorders>
            <w:shd w:val="clear" w:color="auto" w:fill="E0E0E0"/>
            <w:vAlign w:val="center"/>
          </w:tcPr>
          <w:p w:rsidR="00FA25BF" w:rsidRPr="004E7F8D" w:rsidRDefault="00FA25BF" w:rsidP="00FE2754">
            <w:pPr>
              <w:rPr>
                <w:rFonts w:ascii="Verdana" w:hAnsi="Verdana" w:cs="Arial"/>
                <w:b/>
                <w:bCs/>
                <w:sz w:val="18"/>
                <w:lang w:val="tr-TR"/>
              </w:rPr>
            </w:pPr>
            <w:r w:rsidRPr="004E7F8D">
              <w:rPr>
                <w:lang w:val="tr-TR"/>
              </w:rPr>
              <w:br w:type="page"/>
              <w:t xml:space="preserve"> </w:t>
            </w:r>
            <w:r w:rsidRPr="004E7F8D">
              <w:rPr>
                <w:rFonts w:ascii="Verdana" w:hAnsi="Verdana" w:cs="Arial"/>
                <w:b/>
                <w:bCs/>
                <w:sz w:val="18"/>
                <w:lang w:val="tr-TR"/>
              </w:rPr>
              <w:t>Öğrenme Amaçları/Çıktıları (Kazanımları)</w:t>
            </w:r>
          </w:p>
        </w:tc>
      </w:tr>
      <w:tr w:rsidR="00FA25BF" w:rsidRPr="004E7F8D" w:rsidTr="00FE27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7"/>
        </w:trPr>
        <w:tc>
          <w:tcPr>
            <w:tcW w:w="9893" w:type="dxa"/>
            <w:gridSpan w:val="4"/>
            <w:tcBorders>
              <w:top w:val="single" w:sz="4" w:space="0" w:color="auto"/>
              <w:left w:val="single" w:sz="2" w:space="0" w:color="auto"/>
              <w:bottom w:val="single" w:sz="2" w:space="0" w:color="auto"/>
              <w:right w:val="single" w:sz="2" w:space="0" w:color="auto"/>
            </w:tcBorders>
            <w:vAlign w:val="center"/>
          </w:tcPr>
          <w:p w:rsidR="00DC6798" w:rsidRDefault="00DC6798" w:rsidP="00FE2754">
            <w:pPr>
              <w:spacing w:before="60" w:after="60"/>
              <w:jc w:val="both"/>
              <w:rPr>
                <w:rFonts w:ascii="Verdana" w:hAnsi="Verdana" w:cs="Arial"/>
                <w:b/>
                <w:bCs/>
                <w:sz w:val="16"/>
                <w:szCs w:val="16"/>
                <w:lang w:val="tr-TR"/>
              </w:rPr>
            </w:pPr>
          </w:p>
          <w:p w:rsidR="00251FE6" w:rsidRPr="00DC6798" w:rsidRDefault="00DC6798" w:rsidP="00FE2754">
            <w:pPr>
              <w:spacing w:before="60" w:after="60"/>
              <w:jc w:val="both"/>
              <w:rPr>
                <w:rFonts w:ascii="Verdana" w:hAnsi="Verdana" w:cs="Arial"/>
                <w:b/>
                <w:iCs/>
                <w:sz w:val="16"/>
                <w:szCs w:val="16"/>
                <w:lang w:val="tr-TR"/>
              </w:rPr>
            </w:pPr>
            <w:r w:rsidRPr="00DC6798">
              <w:rPr>
                <w:rFonts w:ascii="Verdana" w:hAnsi="Verdana" w:cs="Arial"/>
                <w:b/>
                <w:bCs/>
                <w:sz w:val="16"/>
                <w:szCs w:val="16"/>
                <w:lang w:val="tr-TR"/>
              </w:rPr>
              <w:t>Ünite Kazanımları:</w:t>
            </w:r>
          </w:p>
          <w:p w:rsidR="0079794B" w:rsidRPr="00DC6798" w:rsidRDefault="0079794B" w:rsidP="00DC6798">
            <w:pPr>
              <w:pStyle w:val="ListeParagraf"/>
              <w:numPr>
                <w:ilvl w:val="0"/>
                <w:numId w:val="9"/>
              </w:numPr>
              <w:spacing w:before="60" w:after="60"/>
              <w:jc w:val="both"/>
              <w:rPr>
                <w:rFonts w:ascii="Verdana" w:hAnsi="Verdana" w:cs="Arial"/>
                <w:iCs/>
                <w:sz w:val="18"/>
                <w:szCs w:val="18"/>
                <w:lang w:val="tr-TR"/>
              </w:rPr>
            </w:pPr>
            <w:r w:rsidRPr="00DC6798">
              <w:rPr>
                <w:rFonts w:ascii="Verdana" w:hAnsi="Verdana" w:cs="Arial"/>
                <w:iCs/>
                <w:sz w:val="18"/>
                <w:szCs w:val="18"/>
                <w:lang w:val="tr-TR"/>
              </w:rPr>
              <w:t xml:space="preserve">İlk çağ uygarlıkların bilimsel ve teknolojik gelişmelere katkılarına örnekler verir. </w:t>
            </w:r>
          </w:p>
          <w:p w:rsidR="0079794B" w:rsidRPr="00DC6798" w:rsidRDefault="0079794B" w:rsidP="00DC6798">
            <w:pPr>
              <w:pStyle w:val="ListeParagraf"/>
              <w:numPr>
                <w:ilvl w:val="0"/>
                <w:numId w:val="9"/>
              </w:numPr>
              <w:spacing w:before="60" w:after="60"/>
              <w:jc w:val="both"/>
              <w:rPr>
                <w:rFonts w:ascii="Verdana" w:hAnsi="Verdana" w:cs="Arial"/>
                <w:iCs/>
                <w:sz w:val="18"/>
                <w:szCs w:val="18"/>
                <w:lang w:val="tr-TR"/>
              </w:rPr>
            </w:pPr>
            <w:r w:rsidRPr="00DC6798">
              <w:rPr>
                <w:rFonts w:ascii="Verdana" w:hAnsi="Verdana" w:cs="Arial"/>
                <w:iCs/>
                <w:sz w:val="18"/>
                <w:szCs w:val="18"/>
                <w:lang w:val="tr-TR"/>
              </w:rPr>
              <w:t xml:space="preserve">İlkyazı örneklerinden yola çıkarak yazının kullanım alanlarını ve bilgi aktarımındaki önemini fark eder. </w:t>
            </w:r>
          </w:p>
          <w:p w:rsidR="0079794B" w:rsidRPr="00DC6798" w:rsidRDefault="0079794B" w:rsidP="00DC6798">
            <w:pPr>
              <w:pStyle w:val="ListeParagraf"/>
              <w:numPr>
                <w:ilvl w:val="0"/>
                <w:numId w:val="9"/>
              </w:numPr>
              <w:spacing w:before="60" w:after="60"/>
              <w:jc w:val="both"/>
              <w:rPr>
                <w:rFonts w:ascii="Verdana" w:hAnsi="Verdana" w:cs="Arial"/>
                <w:iCs/>
                <w:sz w:val="18"/>
                <w:szCs w:val="18"/>
                <w:lang w:val="tr-TR"/>
              </w:rPr>
            </w:pPr>
            <w:r w:rsidRPr="00DC6798">
              <w:rPr>
                <w:rFonts w:ascii="Verdana" w:hAnsi="Verdana" w:cs="Arial"/>
                <w:iCs/>
                <w:sz w:val="18"/>
                <w:szCs w:val="18"/>
                <w:lang w:val="tr-TR"/>
              </w:rPr>
              <w:t xml:space="preserve">Türk ve İslam devletlerinde yetişen bilginlerin bilimsel gelişme sürecine katkılarını değerlendirir. </w:t>
            </w:r>
          </w:p>
          <w:p w:rsidR="0079794B" w:rsidRPr="00DC6798" w:rsidRDefault="0079794B" w:rsidP="00DC6798">
            <w:pPr>
              <w:pStyle w:val="ListeParagraf"/>
              <w:numPr>
                <w:ilvl w:val="0"/>
                <w:numId w:val="9"/>
              </w:numPr>
              <w:spacing w:before="60" w:after="60"/>
              <w:jc w:val="both"/>
              <w:rPr>
                <w:rFonts w:ascii="Verdana" w:hAnsi="Verdana" w:cs="Arial"/>
                <w:iCs/>
                <w:sz w:val="18"/>
                <w:szCs w:val="18"/>
                <w:lang w:val="tr-TR"/>
              </w:rPr>
            </w:pPr>
            <w:r w:rsidRPr="00DC6798">
              <w:rPr>
                <w:rFonts w:ascii="Verdana" w:hAnsi="Verdana" w:cs="Arial"/>
                <w:iCs/>
                <w:sz w:val="18"/>
                <w:szCs w:val="18"/>
                <w:lang w:val="tr-TR"/>
              </w:rPr>
              <w:t xml:space="preserve">15-19. yüzyıllar arasında Avrupa’da yaşanan gelişmelerin günümüz bilimsel birikiminin </w:t>
            </w:r>
            <w:r w:rsidR="00BF1B48" w:rsidRPr="00DC6798">
              <w:rPr>
                <w:rFonts w:ascii="Verdana" w:hAnsi="Verdana" w:cs="Arial"/>
                <w:iCs/>
                <w:sz w:val="18"/>
                <w:szCs w:val="18"/>
                <w:lang w:val="tr-TR"/>
              </w:rPr>
              <w:t>oluşmasına etkilerini</w:t>
            </w:r>
            <w:r w:rsidRPr="00DC6798">
              <w:rPr>
                <w:rFonts w:ascii="Verdana" w:hAnsi="Verdana" w:cs="Arial"/>
                <w:iCs/>
                <w:sz w:val="18"/>
                <w:szCs w:val="18"/>
                <w:lang w:val="tr-TR"/>
              </w:rPr>
              <w:t xml:space="preserve"> fark eder. </w:t>
            </w:r>
          </w:p>
          <w:p w:rsidR="00D92652" w:rsidRPr="00D92652" w:rsidRDefault="0079794B" w:rsidP="00DC6798">
            <w:pPr>
              <w:pStyle w:val="ListeParagraf"/>
              <w:numPr>
                <w:ilvl w:val="0"/>
                <w:numId w:val="9"/>
              </w:numPr>
              <w:spacing w:before="60" w:after="60"/>
              <w:jc w:val="both"/>
              <w:rPr>
                <w:rFonts w:ascii="Verdana" w:hAnsi="Verdana" w:cs="Arial"/>
                <w:iCs/>
              </w:rPr>
            </w:pPr>
            <w:r w:rsidRPr="00DC6798">
              <w:rPr>
                <w:rFonts w:ascii="Verdana" w:hAnsi="Verdana" w:cs="Arial"/>
                <w:iCs/>
                <w:sz w:val="18"/>
                <w:szCs w:val="18"/>
                <w:lang w:val="tr-TR"/>
              </w:rPr>
              <w:t>Tarihsel süreçte düşünceyi ifade etme ve bilim özgürlüklerini bilimsel gelişmelerle ilişkilendirir.</w:t>
            </w:r>
          </w:p>
          <w:p w:rsidR="00FA25BF" w:rsidRPr="00DC6798" w:rsidRDefault="0079794B" w:rsidP="00D92652">
            <w:pPr>
              <w:pStyle w:val="ListeParagraf"/>
              <w:spacing w:before="60" w:after="60"/>
              <w:ind w:left="789"/>
              <w:jc w:val="both"/>
              <w:rPr>
                <w:rFonts w:ascii="Verdana" w:hAnsi="Verdana" w:cs="Arial"/>
                <w:iCs/>
              </w:rPr>
            </w:pPr>
            <w:r w:rsidRPr="00DC6798">
              <w:rPr>
                <w:rFonts w:ascii="Verdana" w:hAnsi="Verdana" w:cs="Arial"/>
                <w:iCs/>
              </w:rPr>
              <w:t> </w:t>
            </w:r>
          </w:p>
          <w:p w:rsidR="00DC6798" w:rsidRPr="00DC6798" w:rsidRDefault="00962038" w:rsidP="00DC6798">
            <w:pPr>
              <w:spacing w:before="60" w:after="60"/>
              <w:jc w:val="both"/>
              <w:rPr>
                <w:rFonts w:ascii="Verdana" w:hAnsi="Verdana" w:cs="Arial"/>
                <w:b/>
                <w:iCs/>
                <w:sz w:val="16"/>
                <w:szCs w:val="16"/>
                <w:lang w:val="tr-TR"/>
              </w:rPr>
            </w:pPr>
            <w:r>
              <w:rPr>
                <w:rFonts w:ascii="Verdana" w:hAnsi="Verdana" w:cs="Arial"/>
                <w:b/>
                <w:bCs/>
                <w:sz w:val="16"/>
                <w:szCs w:val="16"/>
                <w:lang w:val="tr-TR"/>
              </w:rPr>
              <w:t xml:space="preserve">21. Yüzyıl </w:t>
            </w:r>
            <w:r w:rsidR="00DC6798" w:rsidRPr="00DC6798">
              <w:rPr>
                <w:rFonts w:ascii="Verdana" w:hAnsi="Verdana" w:cs="Arial"/>
                <w:b/>
                <w:bCs/>
                <w:sz w:val="16"/>
                <w:szCs w:val="16"/>
                <w:lang w:val="tr-TR"/>
              </w:rPr>
              <w:t>Kazanımları:</w:t>
            </w:r>
          </w:p>
          <w:p w:rsidR="00D760F6" w:rsidRPr="00D92652" w:rsidRDefault="00D760F6" w:rsidP="00D92652">
            <w:pPr>
              <w:pStyle w:val="ListeParagraf"/>
              <w:numPr>
                <w:ilvl w:val="0"/>
                <w:numId w:val="17"/>
              </w:numPr>
              <w:spacing w:before="100" w:beforeAutospacing="1" w:after="100" w:afterAutospacing="1"/>
              <w:jc w:val="both"/>
              <w:rPr>
                <w:rFonts w:ascii="Verdana" w:hAnsi="Verdana"/>
                <w:sz w:val="18"/>
                <w:szCs w:val="18"/>
                <w:lang w:val="tr-TR" w:eastAsia="tr-TR"/>
              </w:rPr>
            </w:pPr>
            <w:r w:rsidRPr="00D92652">
              <w:rPr>
                <w:rFonts w:ascii="Verdana" w:hAnsi="Verdana"/>
                <w:sz w:val="18"/>
                <w:szCs w:val="18"/>
                <w:lang w:val="tr-TR" w:eastAsia="tr-TR"/>
              </w:rPr>
              <w:t>Bilginin ekonomik kullanımına yönelik olarak, bilgiye erişmek, yönetmek, bütünleştirmek, değerlendirmek ve yaratmak üzere dijital teknolojileri, iletişim araçlarını ve/veya ağları uygun kullanmak.</w:t>
            </w:r>
          </w:p>
          <w:p w:rsidR="000F30BE" w:rsidRDefault="00D760F6" w:rsidP="000F30BE">
            <w:pPr>
              <w:pStyle w:val="ListeParagraf"/>
              <w:numPr>
                <w:ilvl w:val="0"/>
                <w:numId w:val="15"/>
              </w:numPr>
              <w:spacing w:before="100" w:beforeAutospacing="1" w:after="100" w:afterAutospacing="1"/>
              <w:jc w:val="both"/>
              <w:rPr>
                <w:rFonts w:ascii="Verdana" w:hAnsi="Verdana"/>
                <w:sz w:val="18"/>
                <w:szCs w:val="18"/>
                <w:lang w:val="tr-TR" w:eastAsia="tr-TR"/>
              </w:rPr>
            </w:pPr>
            <w:r w:rsidRPr="000F30BE">
              <w:rPr>
                <w:rFonts w:ascii="Verdana" w:hAnsi="Verdana"/>
                <w:sz w:val="18"/>
                <w:szCs w:val="18"/>
                <w:lang w:val="tr-TR" w:eastAsia="tr-TR"/>
              </w:rPr>
              <w:t xml:space="preserve">Bilgiyi araştırmak, düzenlemek, değerlendirmek ve paylaşmak üzere tekonolojiyi araç olarak kullanmak ve bilginin erişimine ve kullanımına yönelik olarak etik ve yasal </w:t>
            </w:r>
            <w:r w:rsidRPr="000F30BE">
              <w:rPr>
                <w:rFonts w:ascii="Verdana" w:hAnsi="Verdana"/>
                <w:sz w:val="18"/>
                <w:szCs w:val="18"/>
                <w:lang w:val="tr-TR"/>
              </w:rPr>
              <w:t>konularda temel bir anlayışa sahip olmak.</w:t>
            </w:r>
          </w:p>
          <w:p w:rsidR="000F30BE" w:rsidRPr="000F30BE" w:rsidRDefault="000F30BE" w:rsidP="000F30BE">
            <w:pPr>
              <w:pStyle w:val="ListeParagraf"/>
              <w:numPr>
                <w:ilvl w:val="0"/>
                <w:numId w:val="15"/>
              </w:numPr>
              <w:spacing w:before="100" w:beforeAutospacing="1" w:after="100" w:afterAutospacing="1"/>
              <w:jc w:val="both"/>
              <w:rPr>
                <w:rFonts w:ascii="Verdana" w:hAnsi="Verdana"/>
                <w:sz w:val="18"/>
                <w:szCs w:val="18"/>
                <w:lang w:val="tr-TR" w:eastAsia="tr-TR"/>
              </w:rPr>
            </w:pPr>
            <w:r>
              <w:rPr>
                <w:rFonts w:ascii="Verdana" w:hAnsi="Verdana"/>
                <w:sz w:val="18"/>
                <w:szCs w:val="18"/>
                <w:lang w:val="tr-TR"/>
              </w:rPr>
              <w:t>Ç</w:t>
            </w:r>
            <w:r w:rsidRPr="000F30BE">
              <w:rPr>
                <w:rFonts w:ascii="Verdana" w:hAnsi="Verdana"/>
                <w:sz w:val="18"/>
                <w:szCs w:val="18"/>
                <w:lang w:val="tr-TR"/>
              </w:rPr>
              <w:t xml:space="preserve">oklu </w:t>
            </w:r>
            <w:r>
              <w:rPr>
                <w:rFonts w:ascii="Verdana" w:hAnsi="Verdana"/>
                <w:sz w:val="18"/>
                <w:szCs w:val="18"/>
                <w:lang w:val="tr-TR"/>
              </w:rPr>
              <w:t>ortam    sunumları   hazırlamak.</w:t>
            </w:r>
          </w:p>
          <w:p w:rsidR="00D760F6" w:rsidRPr="000F30BE" w:rsidRDefault="000F30BE" w:rsidP="000F30BE">
            <w:pPr>
              <w:pStyle w:val="ListeParagraf"/>
              <w:numPr>
                <w:ilvl w:val="0"/>
                <w:numId w:val="15"/>
              </w:numPr>
              <w:spacing w:before="100" w:beforeAutospacing="1" w:after="100" w:afterAutospacing="1"/>
              <w:jc w:val="both"/>
              <w:rPr>
                <w:rFonts w:ascii="Verdana" w:hAnsi="Verdana"/>
                <w:sz w:val="18"/>
                <w:szCs w:val="18"/>
                <w:lang w:val="tr-TR" w:eastAsia="tr-TR"/>
              </w:rPr>
            </w:pPr>
            <w:r w:rsidRPr="000F30BE">
              <w:rPr>
                <w:rFonts w:ascii="Verdana" w:hAnsi="Verdana"/>
                <w:sz w:val="18"/>
                <w:szCs w:val="18"/>
                <w:lang w:val="tr-TR" w:eastAsia="tr-TR"/>
              </w:rPr>
              <w:t xml:space="preserve">Farklı </w:t>
            </w:r>
            <w:r>
              <w:rPr>
                <w:rFonts w:ascii="Verdana" w:hAnsi="Verdana"/>
                <w:sz w:val="18"/>
                <w:szCs w:val="18"/>
                <w:lang w:val="tr-TR" w:eastAsia="tr-TR"/>
              </w:rPr>
              <w:t>takımlarda</w:t>
            </w:r>
            <w:r w:rsidRPr="000F30BE">
              <w:rPr>
                <w:rFonts w:ascii="Verdana" w:hAnsi="Verdana"/>
                <w:sz w:val="18"/>
                <w:szCs w:val="18"/>
                <w:lang w:val="tr-TR" w:eastAsia="tr-TR"/>
              </w:rPr>
              <w:t xml:space="preserve"> </w:t>
            </w:r>
            <w:r>
              <w:rPr>
                <w:rFonts w:ascii="Verdana" w:hAnsi="Verdana"/>
                <w:sz w:val="18"/>
                <w:szCs w:val="18"/>
                <w:lang w:val="tr-TR" w:eastAsia="tr-TR"/>
              </w:rPr>
              <w:t xml:space="preserve">etkin </w:t>
            </w:r>
            <w:r w:rsidRPr="000F30BE">
              <w:rPr>
                <w:rFonts w:ascii="Verdana" w:hAnsi="Verdana"/>
                <w:sz w:val="18"/>
                <w:szCs w:val="18"/>
                <w:lang w:val="tr-TR" w:eastAsia="tr-TR"/>
              </w:rPr>
              <w:t xml:space="preserve">çalışabilme </w:t>
            </w:r>
            <w:r>
              <w:rPr>
                <w:rFonts w:ascii="Verdana" w:hAnsi="Verdana"/>
                <w:sz w:val="18"/>
                <w:szCs w:val="18"/>
                <w:lang w:val="tr-TR" w:eastAsia="tr-TR"/>
              </w:rPr>
              <w:t>becerisi</w:t>
            </w:r>
            <w:r w:rsidRPr="000F30BE">
              <w:rPr>
                <w:rFonts w:ascii="Verdana" w:hAnsi="Verdana"/>
                <w:sz w:val="18"/>
                <w:szCs w:val="18"/>
                <w:lang w:val="tr-TR" w:eastAsia="tr-TR"/>
              </w:rPr>
              <w:t xml:space="preserve"> </w:t>
            </w:r>
            <w:r>
              <w:rPr>
                <w:rFonts w:ascii="Verdana" w:hAnsi="Verdana"/>
                <w:sz w:val="18"/>
                <w:szCs w:val="18"/>
                <w:lang w:val="tr-TR" w:eastAsia="tr-TR"/>
              </w:rPr>
              <w:t xml:space="preserve">  göstermek.</w:t>
            </w:r>
          </w:p>
          <w:p w:rsidR="000F30BE" w:rsidRPr="000F30BE" w:rsidRDefault="000F30BE" w:rsidP="000F30BE">
            <w:pPr>
              <w:numPr>
                <w:ilvl w:val="0"/>
                <w:numId w:val="15"/>
              </w:numPr>
              <w:spacing w:before="100" w:beforeAutospacing="1" w:after="100" w:afterAutospacing="1"/>
              <w:jc w:val="both"/>
              <w:rPr>
                <w:rFonts w:ascii="Verdana" w:hAnsi="Verdana"/>
                <w:sz w:val="18"/>
                <w:szCs w:val="18"/>
                <w:lang w:val="tr-TR" w:eastAsia="tr-TR"/>
              </w:rPr>
            </w:pPr>
            <w:r w:rsidRPr="000F30BE">
              <w:rPr>
                <w:rFonts w:ascii="Verdana" w:hAnsi="Verdana"/>
                <w:sz w:val="18"/>
                <w:szCs w:val="18"/>
                <w:lang w:val="tr-TR" w:eastAsia="tr-TR"/>
              </w:rPr>
              <w:t>Ortak bir amaca ulaşabilmek için gerekli çabayı gösterecek şekilde esnek ve istekli</w:t>
            </w:r>
            <w:r w:rsidR="00F8548B">
              <w:rPr>
                <w:rFonts w:ascii="Verdana" w:hAnsi="Verdana"/>
                <w:sz w:val="18"/>
                <w:szCs w:val="18"/>
                <w:lang w:val="tr-TR" w:eastAsia="tr-TR"/>
              </w:rPr>
              <w:t xml:space="preserve"> olmak.</w:t>
            </w:r>
          </w:p>
          <w:p w:rsidR="00DC6798" w:rsidRPr="00D92652" w:rsidRDefault="000F30BE" w:rsidP="00D92652">
            <w:pPr>
              <w:numPr>
                <w:ilvl w:val="0"/>
                <w:numId w:val="15"/>
              </w:numPr>
              <w:spacing w:before="100" w:beforeAutospacing="1" w:after="100" w:afterAutospacing="1"/>
              <w:jc w:val="both"/>
              <w:rPr>
                <w:rFonts w:ascii="Verdana" w:hAnsi="Verdana"/>
                <w:sz w:val="18"/>
                <w:szCs w:val="18"/>
                <w:lang w:val="tr-TR" w:eastAsia="tr-TR"/>
              </w:rPr>
            </w:pPr>
            <w:r w:rsidRPr="000F30BE">
              <w:rPr>
                <w:rFonts w:ascii="Verdana" w:hAnsi="Verdana"/>
                <w:sz w:val="18"/>
                <w:szCs w:val="18"/>
                <w:lang w:val="tr-TR" w:eastAsia="tr-TR"/>
              </w:rPr>
              <w:t>İşbirliğine dayalı çalışmalar için sorumluluğu paylaşma</w:t>
            </w:r>
            <w:r>
              <w:rPr>
                <w:rFonts w:ascii="Verdana" w:hAnsi="Verdana"/>
                <w:sz w:val="18"/>
                <w:szCs w:val="18"/>
                <w:lang w:val="tr-TR" w:eastAsia="tr-TR"/>
              </w:rPr>
              <w:t>.</w:t>
            </w:r>
          </w:p>
          <w:p w:rsidR="00251FE6" w:rsidRPr="004E7F8D" w:rsidRDefault="00251FE6" w:rsidP="00FE2754">
            <w:pPr>
              <w:spacing w:before="60" w:after="60"/>
              <w:rPr>
                <w:rFonts w:ascii="Verdana" w:hAnsi="Verdana" w:cs="Arial"/>
                <w:sz w:val="18"/>
                <w:szCs w:val="18"/>
                <w:lang w:val="tr-TR"/>
              </w:rPr>
            </w:pPr>
          </w:p>
        </w:tc>
      </w:tr>
      <w:tr w:rsidR="00FA25BF" w:rsidRPr="004E7F8D" w:rsidTr="00B23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9893" w:type="dxa"/>
            <w:gridSpan w:val="4"/>
            <w:tcBorders>
              <w:top w:val="single" w:sz="4" w:space="0" w:color="auto"/>
              <w:left w:val="single" w:sz="2" w:space="0" w:color="auto"/>
              <w:bottom w:val="single" w:sz="4" w:space="0" w:color="auto"/>
              <w:right w:val="single" w:sz="2" w:space="0" w:color="auto"/>
            </w:tcBorders>
            <w:shd w:val="clear" w:color="auto" w:fill="E0E0E0"/>
            <w:vAlign w:val="center"/>
          </w:tcPr>
          <w:p w:rsidR="00FA25BF" w:rsidRPr="004E7F8D" w:rsidRDefault="00FA25BF" w:rsidP="00FE2754">
            <w:pPr>
              <w:rPr>
                <w:rFonts w:ascii="Verdana" w:hAnsi="Verdana"/>
                <w:b/>
                <w:sz w:val="18"/>
                <w:szCs w:val="18"/>
                <w:lang w:val="tr-TR"/>
              </w:rPr>
            </w:pPr>
            <w:r w:rsidRPr="004E7F8D">
              <w:rPr>
                <w:rFonts w:ascii="Verdana" w:hAnsi="Verdana" w:cs="Arial"/>
                <w:b/>
                <w:bCs/>
                <w:sz w:val="18"/>
                <w:szCs w:val="18"/>
                <w:lang w:val="tr-TR"/>
              </w:rPr>
              <w:t>Öğretim Programı Tasarım Soruları</w:t>
            </w:r>
          </w:p>
        </w:tc>
      </w:tr>
      <w:tr w:rsidR="00FA25BF" w:rsidRPr="004E7F8D" w:rsidTr="00B231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22"/>
        </w:trPr>
        <w:tc>
          <w:tcPr>
            <w:tcW w:w="824" w:type="dxa"/>
            <w:tcBorders>
              <w:top w:val="single" w:sz="4" w:space="0" w:color="auto"/>
              <w:left w:val="single" w:sz="2" w:space="0" w:color="auto"/>
              <w:bottom w:val="single" w:sz="4" w:space="0" w:color="auto"/>
              <w:right w:val="nil"/>
            </w:tcBorders>
            <w:shd w:val="clear" w:color="auto" w:fill="E0E0E0"/>
            <w:vAlign w:val="center"/>
          </w:tcPr>
          <w:p w:rsidR="00FA25BF" w:rsidRPr="004E7F8D" w:rsidRDefault="00FA25BF" w:rsidP="00FE2754">
            <w:pPr>
              <w:pStyle w:val="GvdeMetni"/>
              <w:spacing w:after="60"/>
              <w:rPr>
                <w:rFonts w:ascii="Verdana" w:hAnsi="Verdana"/>
                <w:sz w:val="18"/>
                <w:szCs w:val="18"/>
                <w:lang w:val="tr-TR"/>
              </w:rPr>
            </w:pPr>
          </w:p>
        </w:tc>
        <w:tc>
          <w:tcPr>
            <w:tcW w:w="2958" w:type="dxa"/>
            <w:gridSpan w:val="2"/>
            <w:tcBorders>
              <w:top w:val="nil"/>
              <w:left w:val="nil"/>
              <w:bottom w:val="single" w:sz="4" w:space="0" w:color="auto"/>
              <w:right w:val="nil"/>
            </w:tcBorders>
            <w:shd w:val="clear" w:color="auto" w:fill="E0E0E0"/>
            <w:vAlign w:val="center"/>
          </w:tcPr>
          <w:p w:rsidR="00FA25BF" w:rsidRPr="004E7F8D" w:rsidRDefault="00FA25BF" w:rsidP="00FE2754">
            <w:pPr>
              <w:rPr>
                <w:rFonts w:ascii="Verdana" w:hAnsi="Verdana" w:cs="Arial"/>
                <w:b/>
                <w:bCs/>
                <w:sz w:val="18"/>
                <w:szCs w:val="18"/>
                <w:lang w:val="tr-TR"/>
              </w:rPr>
            </w:pPr>
            <w:r w:rsidRPr="004E7F8D">
              <w:rPr>
                <w:rFonts w:ascii="Verdana" w:hAnsi="Verdana" w:cs="Arial"/>
                <w:b/>
                <w:bCs/>
                <w:sz w:val="18"/>
                <w:szCs w:val="18"/>
                <w:lang w:val="tr-TR"/>
              </w:rPr>
              <w:t xml:space="preserve">Temel Soru </w:t>
            </w:r>
          </w:p>
        </w:tc>
        <w:tc>
          <w:tcPr>
            <w:tcW w:w="6111" w:type="dxa"/>
            <w:tcBorders>
              <w:top w:val="nil"/>
              <w:left w:val="nil"/>
              <w:bottom w:val="single" w:sz="4" w:space="0" w:color="auto"/>
              <w:right w:val="single" w:sz="2" w:space="0" w:color="auto"/>
            </w:tcBorders>
            <w:vAlign w:val="center"/>
          </w:tcPr>
          <w:p w:rsidR="00FE2754" w:rsidRDefault="00FE2754" w:rsidP="00FE2754">
            <w:pPr>
              <w:spacing w:before="60" w:after="60"/>
              <w:rPr>
                <w:rFonts w:ascii="Verdana" w:hAnsi="Verdana"/>
                <w:b/>
                <w:iCs/>
                <w:sz w:val="18"/>
                <w:szCs w:val="18"/>
                <w:lang w:val="tr-TR"/>
              </w:rPr>
            </w:pPr>
          </w:p>
          <w:p w:rsidR="00FE2754" w:rsidRPr="00FE2754" w:rsidRDefault="00FE2754" w:rsidP="00FE2754">
            <w:pPr>
              <w:spacing w:before="60" w:after="60"/>
              <w:rPr>
                <w:rFonts w:ascii="Verdana" w:hAnsi="Verdana" w:cs="Arial"/>
                <w:b/>
                <w:bCs/>
                <w:sz w:val="18"/>
                <w:szCs w:val="18"/>
                <w:lang w:val="tr-TR"/>
              </w:rPr>
            </w:pPr>
            <w:r w:rsidRPr="00FE2754">
              <w:rPr>
                <w:rFonts w:ascii="Verdana" w:hAnsi="Verdana"/>
                <w:b/>
                <w:iCs/>
                <w:sz w:val="18"/>
                <w:szCs w:val="18"/>
                <w:lang w:val="tr-TR"/>
              </w:rPr>
              <w:t>Dünyayı yerinden oynatabilir misiniz?</w:t>
            </w:r>
          </w:p>
        </w:tc>
      </w:tr>
      <w:tr w:rsidR="00FE2754" w:rsidRPr="004E7F8D" w:rsidTr="00FE27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5"/>
        </w:trPr>
        <w:tc>
          <w:tcPr>
            <w:tcW w:w="824" w:type="dxa"/>
            <w:tcBorders>
              <w:top w:val="single" w:sz="4" w:space="0" w:color="auto"/>
              <w:left w:val="single" w:sz="2" w:space="0" w:color="auto"/>
              <w:bottom w:val="nil"/>
              <w:right w:val="nil"/>
            </w:tcBorders>
            <w:shd w:val="clear" w:color="auto" w:fill="E0E0E0"/>
            <w:vAlign w:val="center"/>
          </w:tcPr>
          <w:p w:rsidR="00FE2754" w:rsidRPr="004E7F8D" w:rsidRDefault="00FE2754" w:rsidP="00FE2754">
            <w:pPr>
              <w:pStyle w:val="GvdeMetni"/>
              <w:spacing w:after="60"/>
              <w:rPr>
                <w:rFonts w:ascii="Verdana" w:hAnsi="Verdana"/>
                <w:sz w:val="18"/>
                <w:szCs w:val="18"/>
                <w:lang w:val="tr-TR"/>
              </w:rPr>
            </w:pPr>
          </w:p>
        </w:tc>
        <w:tc>
          <w:tcPr>
            <w:tcW w:w="2958" w:type="dxa"/>
            <w:gridSpan w:val="2"/>
            <w:tcBorders>
              <w:top w:val="single" w:sz="4" w:space="0" w:color="auto"/>
              <w:left w:val="nil"/>
              <w:bottom w:val="nil"/>
              <w:right w:val="nil"/>
            </w:tcBorders>
            <w:shd w:val="clear" w:color="auto" w:fill="E0E0E0"/>
            <w:vAlign w:val="center"/>
          </w:tcPr>
          <w:p w:rsidR="00FE2754" w:rsidRPr="004E7F8D" w:rsidRDefault="00FE2754" w:rsidP="00FE2754">
            <w:pPr>
              <w:rPr>
                <w:rFonts w:ascii="Verdana" w:hAnsi="Verdana" w:cs="Arial"/>
                <w:b/>
                <w:bCs/>
                <w:sz w:val="18"/>
                <w:szCs w:val="18"/>
                <w:lang w:val="tr-TR"/>
              </w:rPr>
            </w:pPr>
          </w:p>
        </w:tc>
        <w:tc>
          <w:tcPr>
            <w:tcW w:w="6111" w:type="dxa"/>
            <w:tcBorders>
              <w:top w:val="single" w:sz="4" w:space="0" w:color="auto"/>
              <w:left w:val="nil"/>
              <w:bottom w:val="nil"/>
              <w:right w:val="single" w:sz="2" w:space="0" w:color="auto"/>
            </w:tcBorders>
            <w:vAlign w:val="center"/>
          </w:tcPr>
          <w:p w:rsidR="00FE2754" w:rsidRDefault="00FE2754" w:rsidP="00FE2754">
            <w:pPr>
              <w:spacing w:before="60" w:after="60"/>
              <w:rPr>
                <w:rFonts w:ascii="Verdana" w:hAnsi="Verdana"/>
                <w:b/>
                <w:iCs/>
                <w:sz w:val="18"/>
                <w:szCs w:val="18"/>
                <w:lang w:val="tr-TR"/>
              </w:rPr>
            </w:pPr>
          </w:p>
        </w:tc>
      </w:tr>
      <w:tr w:rsidR="00FA25BF" w:rsidRPr="004E7F8D" w:rsidTr="00FE27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75"/>
        </w:trPr>
        <w:tc>
          <w:tcPr>
            <w:tcW w:w="824" w:type="dxa"/>
            <w:tcBorders>
              <w:top w:val="nil"/>
              <w:left w:val="single" w:sz="2" w:space="0" w:color="auto"/>
              <w:bottom w:val="single" w:sz="4" w:space="0" w:color="auto"/>
              <w:right w:val="nil"/>
            </w:tcBorders>
            <w:shd w:val="clear" w:color="auto" w:fill="E0E0E0"/>
            <w:vAlign w:val="center"/>
          </w:tcPr>
          <w:p w:rsidR="00FA25BF" w:rsidRPr="004E7F8D" w:rsidRDefault="00FA25BF" w:rsidP="00FE2754">
            <w:pPr>
              <w:pStyle w:val="GvdeMetni"/>
              <w:spacing w:after="60"/>
              <w:rPr>
                <w:rFonts w:ascii="Verdana" w:hAnsi="Verdana"/>
                <w:sz w:val="18"/>
                <w:szCs w:val="18"/>
                <w:lang w:val="tr-TR"/>
              </w:rPr>
            </w:pPr>
          </w:p>
        </w:tc>
        <w:tc>
          <w:tcPr>
            <w:tcW w:w="2958" w:type="dxa"/>
            <w:gridSpan w:val="2"/>
            <w:tcBorders>
              <w:top w:val="nil"/>
              <w:left w:val="nil"/>
              <w:bottom w:val="single" w:sz="4" w:space="0" w:color="auto"/>
              <w:right w:val="nil"/>
            </w:tcBorders>
            <w:shd w:val="clear" w:color="auto" w:fill="E0E0E0"/>
            <w:vAlign w:val="center"/>
          </w:tcPr>
          <w:p w:rsidR="00FA25BF" w:rsidRPr="004E7F8D" w:rsidRDefault="00FA25BF" w:rsidP="00FE2754">
            <w:pPr>
              <w:rPr>
                <w:rFonts w:ascii="Verdana" w:hAnsi="Verdana" w:cs="Arial"/>
                <w:b/>
                <w:bCs/>
                <w:sz w:val="18"/>
                <w:szCs w:val="18"/>
                <w:lang w:val="tr-TR"/>
              </w:rPr>
            </w:pPr>
            <w:r w:rsidRPr="004E7F8D">
              <w:rPr>
                <w:rFonts w:ascii="Verdana" w:hAnsi="Verdana" w:cs="Arial"/>
                <w:b/>
                <w:bCs/>
                <w:sz w:val="18"/>
                <w:szCs w:val="18"/>
                <w:lang w:val="tr-TR"/>
              </w:rPr>
              <w:t>Ünite Soruları</w:t>
            </w:r>
          </w:p>
        </w:tc>
        <w:tc>
          <w:tcPr>
            <w:tcW w:w="6111" w:type="dxa"/>
            <w:tcBorders>
              <w:top w:val="nil"/>
              <w:left w:val="nil"/>
              <w:bottom w:val="single" w:sz="4" w:space="0" w:color="auto"/>
              <w:right w:val="single" w:sz="2" w:space="0" w:color="auto"/>
            </w:tcBorders>
            <w:vAlign w:val="center"/>
          </w:tcPr>
          <w:p w:rsidR="00FE2754" w:rsidRPr="00FE2754" w:rsidRDefault="00FE2754" w:rsidP="00FE2754">
            <w:pPr>
              <w:pStyle w:val="ListeParagraf"/>
              <w:numPr>
                <w:ilvl w:val="0"/>
                <w:numId w:val="6"/>
              </w:numPr>
              <w:spacing w:before="60" w:after="60"/>
              <w:jc w:val="both"/>
              <w:rPr>
                <w:rFonts w:ascii="Verdana" w:hAnsi="Verdana"/>
                <w:iCs/>
                <w:sz w:val="18"/>
                <w:szCs w:val="18"/>
                <w:lang w:val="tr-TR"/>
              </w:rPr>
            </w:pPr>
            <w:r w:rsidRPr="00FE2754">
              <w:rPr>
                <w:rFonts w:ascii="Verdana" w:hAnsi="Verdana"/>
                <w:iCs/>
                <w:sz w:val="18"/>
                <w:szCs w:val="18"/>
                <w:lang w:val="tr-TR"/>
              </w:rPr>
              <w:t xml:space="preserve">Medeniyetin öncelikle Mezopotamya, Mısır, Anadolu ve Çin’de ortaya çıkmasının nedenleri ne olabilir? </w:t>
            </w:r>
          </w:p>
          <w:p w:rsidR="00FE2754" w:rsidRPr="00FE2754" w:rsidRDefault="00FE2754" w:rsidP="00FE2754">
            <w:pPr>
              <w:pStyle w:val="ListeParagraf"/>
              <w:numPr>
                <w:ilvl w:val="0"/>
                <w:numId w:val="6"/>
              </w:numPr>
              <w:spacing w:before="60" w:after="60"/>
              <w:jc w:val="both"/>
              <w:rPr>
                <w:rFonts w:ascii="Verdana" w:hAnsi="Verdana"/>
                <w:iCs/>
                <w:sz w:val="18"/>
                <w:szCs w:val="18"/>
                <w:lang w:val="tr-TR"/>
              </w:rPr>
            </w:pPr>
            <w:r w:rsidRPr="00FE2754">
              <w:rPr>
                <w:rFonts w:ascii="Verdana" w:hAnsi="Verdana"/>
                <w:iCs/>
                <w:sz w:val="18"/>
                <w:szCs w:val="18"/>
                <w:lang w:val="tr-TR"/>
              </w:rPr>
              <w:t>Abbasi Halifesi Memun’un çağın bilim insanlarını toplayarak onlardan bir dünya haritası çizmelerini istemesinin nedeni sizce ne olabilir?</w:t>
            </w:r>
          </w:p>
          <w:p w:rsidR="00FE2754" w:rsidRPr="00FE2754" w:rsidRDefault="00FE2754" w:rsidP="00FE2754">
            <w:pPr>
              <w:pStyle w:val="ListeParagraf"/>
              <w:numPr>
                <w:ilvl w:val="0"/>
                <w:numId w:val="6"/>
              </w:numPr>
              <w:spacing w:before="60" w:after="60"/>
              <w:jc w:val="both"/>
              <w:rPr>
                <w:rFonts w:ascii="Verdana" w:hAnsi="Verdana"/>
                <w:iCs/>
                <w:sz w:val="18"/>
                <w:szCs w:val="18"/>
                <w:lang w:val="tr-TR"/>
              </w:rPr>
            </w:pPr>
            <w:r w:rsidRPr="00FE2754">
              <w:rPr>
                <w:rFonts w:ascii="Verdana" w:hAnsi="Verdana"/>
                <w:iCs/>
                <w:sz w:val="18"/>
                <w:szCs w:val="18"/>
                <w:lang w:val="tr-TR"/>
              </w:rPr>
              <w:t xml:space="preserve"> Doğudaki bilimsel verilerin Avrupa’ya İtalya üzerinden yayılmasının nedenleri ne olabilir? </w:t>
            </w:r>
          </w:p>
          <w:p w:rsidR="00FE2754" w:rsidRPr="00FE2754" w:rsidRDefault="00FE2754" w:rsidP="00FE2754">
            <w:pPr>
              <w:pStyle w:val="ListeParagraf"/>
              <w:numPr>
                <w:ilvl w:val="0"/>
                <w:numId w:val="6"/>
              </w:numPr>
              <w:spacing w:before="60" w:after="60"/>
              <w:jc w:val="both"/>
              <w:rPr>
                <w:rFonts w:ascii="Verdana" w:hAnsi="Verdana"/>
                <w:iCs/>
                <w:sz w:val="18"/>
                <w:szCs w:val="18"/>
                <w:lang w:val="tr-TR"/>
              </w:rPr>
            </w:pPr>
            <w:r w:rsidRPr="00FE2754">
              <w:rPr>
                <w:rFonts w:ascii="Verdana" w:hAnsi="Verdana"/>
                <w:iCs/>
                <w:sz w:val="18"/>
                <w:szCs w:val="18"/>
                <w:lang w:val="tr-TR"/>
              </w:rPr>
              <w:t xml:space="preserve">Coğrafi keşiflerin öncülüğünü İspanya ve Portekiz’in yapmış olmasının nedenleri ne olabilir? </w:t>
            </w:r>
          </w:p>
          <w:p w:rsidR="00FA25BF" w:rsidRPr="00FE2754" w:rsidRDefault="00FE2754" w:rsidP="00FE2754">
            <w:pPr>
              <w:pStyle w:val="ListeParagraf"/>
              <w:numPr>
                <w:ilvl w:val="0"/>
                <w:numId w:val="6"/>
              </w:numPr>
              <w:spacing w:before="60" w:after="60"/>
              <w:jc w:val="both"/>
              <w:rPr>
                <w:rFonts w:ascii="Verdana" w:hAnsi="Verdana"/>
                <w:iCs/>
                <w:sz w:val="18"/>
                <w:szCs w:val="18"/>
                <w:lang w:val="tr-TR"/>
              </w:rPr>
            </w:pPr>
            <w:r w:rsidRPr="00FE2754">
              <w:rPr>
                <w:rFonts w:ascii="Verdana" w:hAnsi="Verdana"/>
                <w:iCs/>
                <w:sz w:val="18"/>
                <w:szCs w:val="18"/>
                <w:lang w:val="tr-TR"/>
              </w:rPr>
              <w:t>Reform, Katolik kilisesinin kendini yenilemesi olayıdır. Katolik kilisesi kendini yenilemeye neden ihtiyaç duymuştur?</w:t>
            </w:r>
          </w:p>
          <w:p w:rsidR="00FE2754" w:rsidRDefault="00FE2754" w:rsidP="00FE2754">
            <w:pPr>
              <w:spacing w:before="60" w:after="60"/>
              <w:jc w:val="both"/>
              <w:rPr>
                <w:rFonts w:ascii="Verdana" w:hAnsi="Verdana"/>
                <w:iCs/>
                <w:sz w:val="18"/>
                <w:szCs w:val="18"/>
              </w:rPr>
            </w:pPr>
          </w:p>
          <w:p w:rsidR="00470EBA" w:rsidRDefault="00470EBA" w:rsidP="00FE2754">
            <w:pPr>
              <w:spacing w:before="60" w:after="60"/>
              <w:jc w:val="both"/>
              <w:rPr>
                <w:rFonts w:ascii="Verdana" w:hAnsi="Verdana"/>
                <w:iCs/>
                <w:sz w:val="18"/>
                <w:szCs w:val="18"/>
              </w:rPr>
            </w:pPr>
          </w:p>
          <w:p w:rsidR="00470EBA" w:rsidRDefault="00470EBA" w:rsidP="00FE2754">
            <w:pPr>
              <w:spacing w:before="60" w:after="60"/>
              <w:jc w:val="both"/>
              <w:rPr>
                <w:rFonts w:ascii="Verdana" w:hAnsi="Verdana"/>
                <w:iCs/>
                <w:sz w:val="18"/>
                <w:szCs w:val="18"/>
              </w:rPr>
            </w:pPr>
          </w:p>
          <w:p w:rsidR="00D67E03" w:rsidRDefault="00D67E03" w:rsidP="00FE2754">
            <w:pPr>
              <w:spacing w:before="60" w:after="60"/>
              <w:jc w:val="both"/>
              <w:rPr>
                <w:rFonts w:ascii="Verdana" w:hAnsi="Verdana"/>
                <w:iCs/>
                <w:sz w:val="18"/>
                <w:szCs w:val="18"/>
              </w:rPr>
            </w:pPr>
          </w:p>
          <w:p w:rsidR="00D67E03" w:rsidRDefault="00D67E03" w:rsidP="00FE2754">
            <w:pPr>
              <w:spacing w:before="60" w:after="60"/>
              <w:jc w:val="both"/>
              <w:rPr>
                <w:rFonts w:ascii="Verdana" w:hAnsi="Verdana"/>
                <w:iCs/>
                <w:sz w:val="18"/>
                <w:szCs w:val="18"/>
              </w:rPr>
            </w:pPr>
          </w:p>
          <w:p w:rsidR="00470EBA" w:rsidRDefault="00470EBA" w:rsidP="00FE2754">
            <w:pPr>
              <w:spacing w:before="60" w:after="60"/>
              <w:jc w:val="both"/>
              <w:rPr>
                <w:rFonts w:ascii="Verdana" w:hAnsi="Verdana"/>
                <w:iCs/>
                <w:sz w:val="18"/>
                <w:szCs w:val="18"/>
              </w:rPr>
            </w:pPr>
          </w:p>
          <w:p w:rsidR="00920C3A" w:rsidRPr="00FE2754" w:rsidRDefault="00920C3A" w:rsidP="00FE2754">
            <w:pPr>
              <w:spacing w:before="60" w:after="60"/>
              <w:jc w:val="both"/>
              <w:rPr>
                <w:rFonts w:ascii="Verdana" w:hAnsi="Verdana"/>
                <w:iCs/>
                <w:sz w:val="18"/>
                <w:szCs w:val="18"/>
              </w:rPr>
            </w:pPr>
          </w:p>
        </w:tc>
      </w:tr>
      <w:tr w:rsidR="00FE2754" w:rsidRPr="004E7F8D" w:rsidTr="00FE27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824" w:type="dxa"/>
            <w:tcBorders>
              <w:top w:val="single" w:sz="4" w:space="0" w:color="auto"/>
              <w:left w:val="single" w:sz="2" w:space="0" w:color="auto"/>
              <w:bottom w:val="nil"/>
              <w:right w:val="nil"/>
            </w:tcBorders>
            <w:shd w:val="clear" w:color="auto" w:fill="E0E0E0"/>
            <w:vAlign w:val="center"/>
          </w:tcPr>
          <w:p w:rsidR="00FE2754" w:rsidRPr="004E7F8D" w:rsidRDefault="00FE2754" w:rsidP="00FE2754">
            <w:pPr>
              <w:pStyle w:val="GvdeMetni"/>
              <w:spacing w:after="60"/>
              <w:rPr>
                <w:rFonts w:ascii="Verdana" w:hAnsi="Verdana"/>
                <w:sz w:val="18"/>
                <w:szCs w:val="18"/>
                <w:lang w:val="tr-TR"/>
              </w:rPr>
            </w:pPr>
          </w:p>
        </w:tc>
        <w:tc>
          <w:tcPr>
            <w:tcW w:w="2958" w:type="dxa"/>
            <w:gridSpan w:val="2"/>
            <w:tcBorders>
              <w:top w:val="single" w:sz="4" w:space="0" w:color="auto"/>
              <w:left w:val="nil"/>
              <w:bottom w:val="nil"/>
              <w:right w:val="nil"/>
            </w:tcBorders>
            <w:shd w:val="clear" w:color="auto" w:fill="E0E0E0"/>
            <w:vAlign w:val="center"/>
          </w:tcPr>
          <w:p w:rsidR="00470EBA" w:rsidRDefault="00470EBA" w:rsidP="00FE2754">
            <w:pPr>
              <w:rPr>
                <w:rFonts w:ascii="Verdana" w:hAnsi="Verdana" w:cs="Arial"/>
                <w:b/>
                <w:bCs/>
                <w:sz w:val="18"/>
                <w:szCs w:val="18"/>
                <w:lang w:val="tr-TR"/>
              </w:rPr>
            </w:pPr>
          </w:p>
          <w:p w:rsidR="00470EBA" w:rsidRDefault="00470EBA" w:rsidP="00FE2754">
            <w:pPr>
              <w:rPr>
                <w:rFonts w:ascii="Verdana" w:hAnsi="Verdana" w:cs="Arial"/>
                <w:b/>
                <w:bCs/>
                <w:sz w:val="18"/>
                <w:szCs w:val="18"/>
                <w:lang w:val="tr-TR"/>
              </w:rPr>
            </w:pPr>
          </w:p>
          <w:p w:rsidR="00FE2754" w:rsidRDefault="00FE2754" w:rsidP="00FE2754">
            <w:pPr>
              <w:rPr>
                <w:rFonts w:ascii="Verdana" w:hAnsi="Verdana" w:cs="Arial"/>
                <w:b/>
                <w:bCs/>
                <w:sz w:val="18"/>
                <w:szCs w:val="18"/>
                <w:lang w:val="tr-TR"/>
              </w:rPr>
            </w:pPr>
            <w:r w:rsidRPr="004E7F8D">
              <w:rPr>
                <w:rFonts w:ascii="Verdana" w:hAnsi="Verdana" w:cs="Arial"/>
                <w:b/>
                <w:bCs/>
                <w:sz w:val="18"/>
                <w:szCs w:val="18"/>
                <w:lang w:val="tr-TR"/>
              </w:rPr>
              <w:t>İçerik Soruları</w:t>
            </w:r>
          </w:p>
          <w:p w:rsidR="00470EBA" w:rsidRPr="004E7F8D" w:rsidRDefault="00470EBA" w:rsidP="00FE2754">
            <w:pPr>
              <w:rPr>
                <w:rFonts w:ascii="Verdana" w:hAnsi="Verdana" w:cs="Arial"/>
                <w:b/>
                <w:bCs/>
                <w:sz w:val="18"/>
                <w:szCs w:val="18"/>
                <w:lang w:val="tr-TR"/>
              </w:rPr>
            </w:pPr>
          </w:p>
        </w:tc>
        <w:tc>
          <w:tcPr>
            <w:tcW w:w="6111" w:type="dxa"/>
            <w:tcBorders>
              <w:top w:val="single" w:sz="4" w:space="0" w:color="auto"/>
              <w:left w:val="nil"/>
              <w:bottom w:val="nil"/>
              <w:right w:val="single" w:sz="2" w:space="0" w:color="auto"/>
            </w:tcBorders>
            <w:vAlign w:val="center"/>
          </w:tcPr>
          <w:p w:rsidR="00FE2754" w:rsidRPr="008F422E" w:rsidRDefault="00FE2754" w:rsidP="0053361C">
            <w:pPr>
              <w:pStyle w:val="ListeParagraf"/>
              <w:numPr>
                <w:ilvl w:val="0"/>
                <w:numId w:val="7"/>
              </w:numPr>
              <w:spacing w:before="60" w:after="60"/>
              <w:jc w:val="both"/>
              <w:rPr>
                <w:rFonts w:ascii="Verdana" w:hAnsi="Verdana" w:cs="Arial"/>
                <w:bCs/>
                <w:iCs/>
                <w:sz w:val="18"/>
                <w:szCs w:val="18"/>
                <w:lang w:val="tr-TR"/>
              </w:rPr>
            </w:pPr>
            <w:r w:rsidRPr="008F422E">
              <w:rPr>
                <w:rFonts w:ascii="Verdana" w:hAnsi="Verdana" w:cs="Arial"/>
                <w:bCs/>
                <w:iCs/>
                <w:sz w:val="18"/>
                <w:szCs w:val="18"/>
                <w:lang w:val="tr-TR"/>
              </w:rPr>
              <w:t xml:space="preserve">İlk uygarlıkların insanlığı kazandırmış olduğu teknolojik gelişmeler nelerdir? </w:t>
            </w:r>
          </w:p>
          <w:p w:rsidR="00FE2754" w:rsidRPr="008F422E" w:rsidRDefault="00FE2754" w:rsidP="0053361C">
            <w:pPr>
              <w:pStyle w:val="ListeParagraf"/>
              <w:numPr>
                <w:ilvl w:val="0"/>
                <w:numId w:val="7"/>
              </w:numPr>
              <w:spacing w:before="60" w:after="60"/>
              <w:jc w:val="both"/>
              <w:rPr>
                <w:rFonts w:ascii="Verdana" w:hAnsi="Verdana" w:cs="Arial"/>
                <w:bCs/>
                <w:iCs/>
                <w:sz w:val="18"/>
                <w:szCs w:val="18"/>
                <w:lang w:val="tr-TR"/>
              </w:rPr>
            </w:pPr>
            <w:r w:rsidRPr="008F422E">
              <w:rPr>
                <w:rFonts w:ascii="Verdana" w:hAnsi="Verdana" w:cs="Arial"/>
                <w:bCs/>
                <w:iCs/>
                <w:sz w:val="18"/>
                <w:szCs w:val="18"/>
                <w:lang w:val="tr-TR"/>
              </w:rPr>
              <w:t xml:space="preserve">İnsanların yazıyı bulmalarında etkili olan sebepler nelerdir? </w:t>
            </w:r>
          </w:p>
          <w:p w:rsidR="00FE2754" w:rsidRPr="008F422E" w:rsidRDefault="00FE2754" w:rsidP="0053361C">
            <w:pPr>
              <w:pStyle w:val="ListeParagraf"/>
              <w:numPr>
                <w:ilvl w:val="0"/>
                <w:numId w:val="7"/>
              </w:numPr>
              <w:spacing w:before="60" w:after="60"/>
              <w:jc w:val="both"/>
              <w:rPr>
                <w:rFonts w:ascii="Verdana" w:hAnsi="Verdana" w:cs="Arial"/>
                <w:bCs/>
                <w:iCs/>
                <w:sz w:val="18"/>
                <w:szCs w:val="18"/>
                <w:lang w:val="tr-TR"/>
              </w:rPr>
            </w:pPr>
            <w:r w:rsidRPr="008F422E">
              <w:rPr>
                <w:rFonts w:ascii="Verdana" w:hAnsi="Verdana" w:cs="Arial"/>
                <w:bCs/>
                <w:iCs/>
                <w:sz w:val="18"/>
                <w:szCs w:val="18"/>
                <w:lang w:val="tr-TR"/>
              </w:rPr>
              <w:t>Yazıyı ilk kez hangi uygarlık kullanmıştır?</w:t>
            </w:r>
          </w:p>
          <w:p w:rsidR="00FE2754" w:rsidRPr="008F422E" w:rsidRDefault="00FE2754" w:rsidP="0053361C">
            <w:pPr>
              <w:pStyle w:val="ListeParagraf"/>
              <w:numPr>
                <w:ilvl w:val="0"/>
                <w:numId w:val="7"/>
              </w:numPr>
              <w:spacing w:before="60" w:after="60"/>
              <w:jc w:val="both"/>
              <w:rPr>
                <w:rFonts w:ascii="Verdana" w:hAnsi="Verdana" w:cs="Arial"/>
                <w:bCs/>
                <w:iCs/>
                <w:sz w:val="18"/>
                <w:szCs w:val="18"/>
                <w:lang w:val="tr-TR"/>
              </w:rPr>
            </w:pPr>
            <w:r w:rsidRPr="008F422E">
              <w:rPr>
                <w:rFonts w:ascii="Verdana" w:hAnsi="Verdana" w:cs="Arial"/>
                <w:bCs/>
                <w:iCs/>
                <w:sz w:val="18"/>
                <w:szCs w:val="18"/>
                <w:lang w:val="tr-TR"/>
              </w:rPr>
              <w:t>Tekerlek ilk defa nerede kullanılmıştır?</w:t>
            </w:r>
          </w:p>
          <w:p w:rsidR="00FE2754" w:rsidRPr="008F422E" w:rsidRDefault="00FE2754" w:rsidP="0053361C">
            <w:pPr>
              <w:pStyle w:val="ListeParagraf"/>
              <w:numPr>
                <w:ilvl w:val="0"/>
                <w:numId w:val="7"/>
              </w:numPr>
              <w:spacing w:before="60" w:after="60"/>
              <w:jc w:val="both"/>
              <w:rPr>
                <w:rFonts w:ascii="Verdana" w:hAnsi="Verdana" w:cs="Arial"/>
                <w:bCs/>
                <w:iCs/>
                <w:sz w:val="18"/>
                <w:szCs w:val="18"/>
                <w:lang w:val="tr-TR"/>
              </w:rPr>
            </w:pPr>
            <w:r w:rsidRPr="008F422E">
              <w:rPr>
                <w:rFonts w:ascii="Verdana" w:hAnsi="Verdana" w:cs="Arial"/>
                <w:bCs/>
                <w:iCs/>
                <w:sz w:val="18"/>
                <w:szCs w:val="18"/>
                <w:lang w:val="tr-TR"/>
              </w:rPr>
              <w:t>İlk tarımsal ürün toplama makinesini hangi medeniyet kullanmıştır?</w:t>
            </w:r>
          </w:p>
          <w:p w:rsidR="00FE2754" w:rsidRPr="008F422E" w:rsidRDefault="00FE2754" w:rsidP="0053361C">
            <w:pPr>
              <w:pStyle w:val="ListeParagraf"/>
              <w:numPr>
                <w:ilvl w:val="0"/>
                <w:numId w:val="7"/>
              </w:numPr>
              <w:spacing w:before="60" w:after="60"/>
              <w:jc w:val="both"/>
              <w:rPr>
                <w:rFonts w:ascii="Verdana" w:hAnsi="Verdana" w:cs="Arial"/>
                <w:bCs/>
                <w:iCs/>
                <w:sz w:val="18"/>
                <w:szCs w:val="18"/>
                <w:lang w:val="tr-TR"/>
              </w:rPr>
            </w:pPr>
            <w:r w:rsidRPr="008F422E">
              <w:rPr>
                <w:rFonts w:ascii="Verdana" w:hAnsi="Verdana" w:cs="Arial"/>
                <w:bCs/>
                <w:iCs/>
                <w:sz w:val="18"/>
                <w:szCs w:val="18"/>
                <w:lang w:val="tr-TR"/>
              </w:rPr>
              <w:t>Madeni parayı kim icat etmiştir?</w:t>
            </w:r>
          </w:p>
          <w:p w:rsidR="00FE2754" w:rsidRPr="008F422E" w:rsidRDefault="00FE2754" w:rsidP="0053361C">
            <w:pPr>
              <w:pStyle w:val="ListeParagraf"/>
              <w:numPr>
                <w:ilvl w:val="0"/>
                <w:numId w:val="7"/>
              </w:numPr>
              <w:spacing w:before="60" w:after="60"/>
              <w:jc w:val="both"/>
              <w:rPr>
                <w:rFonts w:ascii="Verdana" w:hAnsi="Verdana" w:cs="Arial"/>
                <w:bCs/>
                <w:iCs/>
                <w:sz w:val="18"/>
                <w:szCs w:val="18"/>
                <w:lang w:val="tr-TR"/>
              </w:rPr>
            </w:pPr>
            <w:r w:rsidRPr="008F422E">
              <w:rPr>
                <w:rFonts w:ascii="Verdana" w:hAnsi="Verdana" w:cs="Arial"/>
                <w:bCs/>
                <w:iCs/>
                <w:sz w:val="18"/>
                <w:szCs w:val="18"/>
                <w:lang w:val="tr-TR"/>
              </w:rPr>
              <w:t>Kaldıraç kanunlarını hangi bilim adamı keşfetmiştir?</w:t>
            </w:r>
          </w:p>
          <w:p w:rsidR="00FE2754" w:rsidRPr="008F422E" w:rsidRDefault="00FE2754" w:rsidP="0053361C">
            <w:pPr>
              <w:pStyle w:val="ListeParagraf"/>
              <w:numPr>
                <w:ilvl w:val="0"/>
                <w:numId w:val="7"/>
              </w:numPr>
              <w:spacing w:before="60" w:after="60"/>
              <w:jc w:val="both"/>
              <w:rPr>
                <w:rFonts w:ascii="Verdana" w:hAnsi="Verdana" w:cs="Arial"/>
                <w:bCs/>
                <w:iCs/>
                <w:sz w:val="18"/>
                <w:szCs w:val="18"/>
                <w:lang w:val="tr-TR"/>
              </w:rPr>
            </w:pPr>
            <w:r w:rsidRPr="008F422E">
              <w:rPr>
                <w:rFonts w:ascii="Verdana" w:hAnsi="Verdana" w:cs="Arial"/>
                <w:bCs/>
                <w:iCs/>
                <w:sz w:val="18"/>
                <w:szCs w:val="18"/>
                <w:lang w:val="tr-TR"/>
              </w:rPr>
              <w:t xml:space="preserve">Geometri okulunu ilk kim kurmuştur? </w:t>
            </w:r>
          </w:p>
          <w:p w:rsidR="00FE2754" w:rsidRPr="008F422E" w:rsidRDefault="00FE2754" w:rsidP="0053361C">
            <w:pPr>
              <w:pStyle w:val="ListeParagraf"/>
              <w:numPr>
                <w:ilvl w:val="0"/>
                <w:numId w:val="7"/>
              </w:numPr>
              <w:spacing w:before="60" w:after="60"/>
              <w:jc w:val="both"/>
              <w:rPr>
                <w:rFonts w:ascii="Verdana" w:hAnsi="Verdana" w:cs="Arial"/>
                <w:bCs/>
                <w:iCs/>
                <w:sz w:val="18"/>
                <w:szCs w:val="18"/>
                <w:lang w:val="tr-TR"/>
              </w:rPr>
            </w:pPr>
            <w:r w:rsidRPr="008F422E">
              <w:rPr>
                <w:rFonts w:ascii="Verdana" w:hAnsi="Verdana" w:cs="Arial"/>
                <w:bCs/>
                <w:iCs/>
                <w:sz w:val="18"/>
                <w:szCs w:val="18"/>
                <w:lang w:val="tr-TR"/>
              </w:rPr>
              <w:t>Coğrafi keşiflerin öncülüğünü hangi devletler yapmıştır?</w:t>
            </w:r>
          </w:p>
          <w:p w:rsidR="00FE2754" w:rsidRPr="008F422E" w:rsidRDefault="00FE2754" w:rsidP="0053361C">
            <w:pPr>
              <w:pStyle w:val="ListeParagraf"/>
              <w:numPr>
                <w:ilvl w:val="0"/>
                <w:numId w:val="7"/>
              </w:numPr>
              <w:spacing w:before="60" w:after="60"/>
              <w:jc w:val="both"/>
              <w:rPr>
                <w:rFonts w:ascii="Verdana" w:hAnsi="Verdana" w:cs="Arial"/>
                <w:bCs/>
                <w:iCs/>
                <w:sz w:val="18"/>
                <w:szCs w:val="18"/>
                <w:lang w:val="tr-TR"/>
              </w:rPr>
            </w:pPr>
            <w:r w:rsidRPr="008F422E">
              <w:rPr>
                <w:rFonts w:ascii="Verdana" w:hAnsi="Verdana" w:cs="Arial"/>
                <w:bCs/>
                <w:iCs/>
                <w:sz w:val="18"/>
                <w:szCs w:val="18"/>
                <w:lang w:val="tr-TR"/>
              </w:rPr>
              <w:t>Rönesans ilk defa hangi ülkede ortaya çıkmıştır?</w:t>
            </w:r>
          </w:p>
          <w:p w:rsidR="00FE2754" w:rsidRPr="008F422E" w:rsidRDefault="00FE2754" w:rsidP="0053361C">
            <w:pPr>
              <w:pStyle w:val="ListeParagraf"/>
              <w:numPr>
                <w:ilvl w:val="0"/>
                <w:numId w:val="7"/>
              </w:numPr>
              <w:spacing w:before="60" w:after="60"/>
              <w:jc w:val="both"/>
              <w:rPr>
                <w:rFonts w:ascii="Verdana" w:hAnsi="Verdana" w:cs="Arial"/>
                <w:bCs/>
                <w:iCs/>
                <w:sz w:val="18"/>
                <w:szCs w:val="18"/>
                <w:lang w:val="tr-TR"/>
              </w:rPr>
            </w:pPr>
            <w:r w:rsidRPr="008F422E">
              <w:rPr>
                <w:rFonts w:ascii="Verdana" w:hAnsi="Verdana" w:cs="Arial"/>
                <w:bCs/>
                <w:iCs/>
                <w:sz w:val="18"/>
                <w:szCs w:val="18"/>
                <w:lang w:val="tr-TR"/>
              </w:rPr>
              <w:t>Reform hareketlerini kim nerede başlatmıştır?</w:t>
            </w:r>
          </w:p>
          <w:p w:rsidR="00FE2754" w:rsidRPr="008F422E" w:rsidRDefault="00FE2754" w:rsidP="0053361C">
            <w:pPr>
              <w:pStyle w:val="ListeParagraf"/>
              <w:numPr>
                <w:ilvl w:val="0"/>
                <w:numId w:val="7"/>
              </w:numPr>
              <w:spacing w:before="60" w:after="60"/>
              <w:jc w:val="both"/>
              <w:rPr>
                <w:rFonts w:ascii="Verdana" w:hAnsi="Verdana" w:cs="Arial"/>
                <w:bCs/>
                <w:iCs/>
                <w:sz w:val="18"/>
                <w:szCs w:val="18"/>
                <w:lang w:val="tr-TR"/>
              </w:rPr>
            </w:pPr>
            <w:r w:rsidRPr="008F422E">
              <w:rPr>
                <w:rFonts w:ascii="Verdana" w:hAnsi="Verdana" w:cs="Arial"/>
                <w:bCs/>
                <w:iCs/>
                <w:sz w:val="18"/>
                <w:szCs w:val="18"/>
                <w:lang w:val="tr-TR"/>
              </w:rPr>
              <w:t>Sanayi devrimi nerede ortaya çıkmıştır?</w:t>
            </w:r>
          </w:p>
          <w:p w:rsidR="00FE2754" w:rsidRPr="00FE2754" w:rsidRDefault="00FE2754" w:rsidP="00FE2754">
            <w:pPr>
              <w:spacing w:before="60" w:after="60"/>
              <w:jc w:val="both"/>
              <w:rPr>
                <w:rFonts w:ascii="Verdana" w:hAnsi="Verdana"/>
                <w:iCs/>
                <w:sz w:val="18"/>
                <w:szCs w:val="18"/>
              </w:rPr>
            </w:pPr>
          </w:p>
        </w:tc>
      </w:tr>
      <w:tr w:rsidR="00FA25BF" w:rsidRPr="004E7F8D" w:rsidTr="00FE275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8"/>
        </w:trPr>
        <w:tc>
          <w:tcPr>
            <w:tcW w:w="824" w:type="dxa"/>
            <w:tcBorders>
              <w:top w:val="nil"/>
              <w:left w:val="single" w:sz="2" w:space="0" w:color="auto"/>
              <w:bottom w:val="single" w:sz="2" w:space="0" w:color="auto"/>
              <w:right w:val="nil"/>
            </w:tcBorders>
            <w:shd w:val="clear" w:color="auto" w:fill="E0E0E0"/>
            <w:vAlign w:val="center"/>
          </w:tcPr>
          <w:p w:rsidR="00FA25BF" w:rsidRPr="004E7F8D" w:rsidRDefault="00FA25BF" w:rsidP="00FE2754">
            <w:pPr>
              <w:pStyle w:val="GvdeMetni"/>
              <w:spacing w:after="60"/>
              <w:rPr>
                <w:rFonts w:ascii="Verdana" w:hAnsi="Verdana"/>
                <w:sz w:val="18"/>
                <w:szCs w:val="18"/>
                <w:lang w:val="tr-TR"/>
              </w:rPr>
            </w:pPr>
          </w:p>
        </w:tc>
        <w:tc>
          <w:tcPr>
            <w:tcW w:w="2958" w:type="dxa"/>
            <w:gridSpan w:val="2"/>
            <w:tcBorders>
              <w:top w:val="nil"/>
              <w:left w:val="nil"/>
              <w:bottom w:val="single" w:sz="2" w:space="0" w:color="auto"/>
              <w:right w:val="nil"/>
            </w:tcBorders>
            <w:shd w:val="clear" w:color="auto" w:fill="E0E0E0"/>
            <w:vAlign w:val="center"/>
          </w:tcPr>
          <w:p w:rsidR="00FA25BF" w:rsidRPr="004E7F8D" w:rsidRDefault="00FA25BF" w:rsidP="00FE2754">
            <w:pPr>
              <w:rPr>
                <w:rFonts w:ascii="Verdana" w:hAnsi="Verdana" w:cs="Arial"/>
                <w:b/>
                <w:bCs/>
                <w:sz w:val="18"/>
                <w:szCs w:val="18"/>
                <w:lang w:val="tr-TR"/>
              </w:rPr>
            </w:pPr>
          </w:p>
        </w:tc>
        <w:tc>
          <w:tcPr>
            <w:tcW w:w="6111" w:type="dxa"/>
            <w:tcBorders>
              <w:top w:val="nil"/>
              <w:left w:val="nil"/>
              <w:bottom w:val="single" w:sz="2" w:space="0" w:color="auto"/>
              <w:right w:val="single" w:sz="2" w:space="0" w:color="auto"/>
            </w:tcBorders>
            <w:vAlign w:val="center"/>
          </w:tcPr>
          <w:p w:rsidR="00FA25BF" w:rsidRPr="004E7F8D" w:rsidRDefault="00FA25BF" w:rsidP="00FE2754">
            <w:pPr>
              <w:spacing w:before="60" w:after="60"/>
              <w:rPr>
                <w:rFonts w:ascii="Verdana" w:hAnsi="Verdana" w:cs="Arial"/>
                <w:bCs/>
                <w:sz w:val="20"/>
                <w:lang w:val="tr-TR"/>
              </w:rPr>
            </w:pPr>
          </w:p>
        </w:tc>
      </w:tr>
    </w:tbl>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90"/>
      </w:tblGrid>
      <w:tr w:rsidR="00FA25BF" w:rsidRPr="004E7F8D" w:rsidTr="00686D14">
        <w:tc>
          <w:tcPr>
            <w:tcW w:w="10490" w:type="dxa"/>
            <w:tcBorders>
              <w:top w:val="single" w:sz="4" w:space="0" w:color="auto"/>
              <w:left w:val="single" w:sz="2" w:space="0" w:color="auto"/>
              <w:bottom w:val="single" w:sz="4" w:space="0" w:color="auto"/>
              <w:right w:val="single" w:sz="2" w:space="0" w:color="auto"/>
            </w:tcBorders>
            <w:shd w:val="clear" w:color="auto" w:fill="000000"/>
            <w:vAlign w:val="center"/>
          </w:tcPr>
          <w:p w:rsidR="00FA25BF" w:rsidRPr="004E7F8D" w:rsidRDefault="00FA25BF">
            <w:pPr>
              <w:spacing w:before="60" w:after="60"/>
              <w:rPr>
                <w:rFonts w:ascii="Verdana" w:hAnsi="Verdana" w:cs="Arial"/>
                <w:b/>
                <w:bCs/>
                <w:sz w:val="20"/>
                <w:lang w:val="tr-TR"/>
              </w:rPr>
            </w:pPr>
            <w:r w:rsidRPr="004E7F8D">
              <w:rPr>
                <w:rFonts w:ascii="Verdana" w:hAnsi="Verdana" w:cs="Arial"/>
                <w:b/>
                <w:bCs/>
                <w:sz w:val="20"/>
                <w:lang w:val="tr-TR"/>
              </w:rPr>
              <w:t>Değerlendirme Planı</w:t>
            </w:r>
          </w:p>
        </w:tc>
      </w:tr>
      <w:tr w:rsidR="00FA25BF" w:rsidRPr="004E7F8D" w:rsidTr="00686D14">
        <w:tc>
          <w:tcPr>
            <w:tcW w:w="10490" w:type="dxa"/>
            <w:tcBorders>
              <w:top w:val="single" w:sz="4" w:space="0" w:color="auto"/>
              <w:left w:val="single" w:sz="2" w:space="0" w:color="auto"/>
              <w:bottom w:val="single" w:sz="4" w:space="0" w:color="auto"/>
              <w:right w:val="single" w:sz="2" w:space="0" w:color="auto"/>
            </w:tcBorders>
            <w:shd w:val="clear" w:color="auto" w:fill="E0E0E0"/>
            <w:vAlign w:val="center"/>
          </w:tcPr>
          <w:p w:rsidR="00FA25BF" w:rsidRPr="004E7F8D" w:rsidRDefault="00FA25BF">
            <w:pPr>
              <w:spacing w:before="60" w:after="60"/>
              <w:rPr>
                <w:rFonts w:ascii="Verdana" w:hAnsi="Verdana" w:cs="Arial"/>
                <w:i/>
                <w:sz w:val="20"/>
                <w:lang w:val="tr-TR"/>
              </w:rPr>
            </w:pPr>
            <w:r w:rsidRPr="004E7F8D">
              <w:rPr>
                <w:rFonts w:ascii="Verdana" w:hAnsi="Verdana" w:cs="Arial"/>
                <w:b/>
                <w:bCs/>
                <w:sz w:val="20"/>
                <w:lang w:val="tr-TR"/>
              </w:rPr>
              <w:t>Değerlendirme Zaman Çizelgesi</w:t>
            </w:r>
          </w:p>
        </w:tc>
      </w:tr>
      <w:tr w:rsidR="00FA25BF" w:rsidRPr="004E7F8D" w:rsidTr="00740EBE">
        <w:trPr>
          <w:trHeight w:val="1755"/>
        </w:trPr>
        <w:tc>
          <w:tcPr>
            <w:tcW w:w="10490" w:type="dxa"/>
            <w:tcBorders>
              <w:top w:val="single" w:sz="4" w:space="0" w:color="auto"/>
              <w:left w:val="single" w:sz="2" w:space="0" w:color="auto"/>
              <w:bottom w:val="single" w:sz="2" w:space="0" w:color="auto"/>
              <w:right w:val="single" w:sz="2" w:space="0" w:color="auto"/>
            </w:tcBorders>
            <w:vAlign w:val="center"/>
          </w:tcPr>
          <w:tbl>
            <w:tblPr>
              <w:tblW w:w="9990" w:type="dxa"/>
              <w:tblInd w:w="108" w:type="dxa"/>
              <w:tblLayout w:type="fixed"/>
              <w:tblLook w:val="0000"/>
            </w:tblPr>
            <w:tblGrid>
              <w:gridCol w:w="9990"/>
            </w:tblGrid>
            <w:tr w:rsidR="00FA25BF" w:rsidRPr="004E7F8D" w:rsidTr="006D07E0">
              <w:trPr>
                <w:trHeight w:val="3420"/>
              </w:trPr>
              <w:tc>
                <w:tcPr>
                  <w:tcW w:w="9990" w:type="dxa"/>
                  <w:vAlign w:val="center"/>
                </w:tcPr>
                <w:tbl>
                  <w:tblPr>
                    <w:tblW w:w="10305" w:type="dxa"/>
                    <w:tblBorders>
                      <w:left w:val="single" w:sz="4" w:space="0" w:color="auto"/>
                      <w:right w:val="single" w:sz="4" w:space="0" w:color="auto"/>
                      <w:insideH w:val="single" w:sz="4" w:space="0" w:color="auto"/>
                      <w:insideV w:val="single" w:sz="4" w:space="0" w:color="auto"/>
                    </w:tblBorders>
                    <w:tblLayout w:type="fixed"/>
                    <w:tblLook w:val="01E0"/>
                  </w:tblPr>
                  <w:tblGrid>
                    <w:gridCol w:w="1661"/>
                    <w:gridCol w:w="1628"/>
                    <w:gridCol w:w="1775"/>
                    <w:gridCol w:w="1653"/>
                    <w:gridCol w:w="1704"/>
                    <w:gridCol w:w="1884"/>
                  </w:tblGrid>
                  <w:tr w:rsidR="00D643D3" w:rsidRPr="004E7F8D" w:rsidTr="00740EBE">
                    <w:tc>
                      <w:tcPr>
                        <w:tcW w:w="1596" w:type="pct"/>
                        <w:gridSpan w:val="2"/>
                        <w:tcBorders>
                          <w:top w:val="nil"/>
                          <w:left w:val="nil"/>
                          <w:bottom w:val="nil"/>
                          <w:right w:val="nil"/>
                        </w:tcBorders>
                      </w:tcPr>
                      <w:p w:rsidR="00FA25BF" w:rsidRPr="004E7F8D" w:rsidRDefault="00FA25BF">
                        <w:pPr>
                          <w:spacing w:before="60" w:after="60"/>
                          <w:rPr>
                            <w:rFonts w:ascii="Verdana" w:hAnsi="Verdana" w:cs="Arial"/>
                            <w:sz w:val="20"/>
                            <w:szCs w:val="20"/>
                            <w:lang w:val="tr-TR"/>
                          </w:rPr>
                        </w:pPr>
                      </w:p>
                    </w:tc>
                    <w:tc>
                      <w:tcPr>
                        <w:tcW w:w="1663" w:type="pct"/>
                        <w:gridSpan w:val="2"/>
                        <w:tcBorders>
                          <w:top w:val="nil"/>
                          <w:left w:val="nil"/>
                          <w:bottom w:val="nil"/>
                          <w:right w:val="nil"/>
                        </w:tcBorders>
                      </w:tcPr>
                      <w:p w:rsidR="00FA25BF" w:rsidRPr="004E7F8D" w:rsidRDefault="00FA25BF">
                        <w:pPr>
                          <w:spacing w:before="60" w:after="60"/>
                          <w:rPr>
                            <w:rFonts w:ascii="Verdana" w:hAnsi="Verdana" w:cs="Arial"/>
                            <w:sz w:val="20"/>
                            <w:szCs w:val="20"/>
                            <w:lang w:val="tr-TR"/>
                          </w:rPr>
                        </w:pPr>
                      </w:p>
                    </w:tc>
                    <w:tc>
                      <w:tcPr>
                        <w:tcW w:w="1740" w:type="pct"/>
                        <w:gridSpan w:val="2"/>
                        <w:tcBorders>
                          <w:top w:val="nil"/>
                          <w:left w:val="nil"/>
                          <w:bottom w:val="nil"/>
                          <w:right w:val="nil"/>
                        </w:tcBorders>
                      </w:tcPr>
                      <w:p w:rsidR="00FA25BF" w:rsidRPr="004E7F8D" w:rsidRDefault="00FA25BF">
                        <w:pPr>
                          <w:spacing w:before="60" w:after="60"/>
                          <w:rPr>
                            <w:rFonts w:ascii="Verdana" w:hAnsi="Verdana" w:cs="Arial"/>
                            <w:sz w:val="20"/>
                            <w:szCs w:val="20"/>
                            <w:lang w:val="tr-TR"/>
                          </w:rPr>
                        </w:pPr>
                      </w:p>
                    </w:tc>
                  </w:tr>
                  <w:tr w:rsidR="00D643D3" w:rsidRPr="004E7F8D" w:rsidTr="00740EBE">
                    <w:tc>
                      <w:tcPr>
                        <w:tcW w:w="1596" w:type="pct"/>
                        <w:gridSpan w:val="2"/>
                        <w:tcBorders>
                          <w:top w:val="nil"/>
                          <w:left w:val="nil"/>
                          <w:bottom w:val="nil"/>
                          <w:right w:val="nil"/>
                        </w:tcBorders>
                      </w:tcPr>
                      <w:p w:rsidR="00FA25BF" w:rsidRPr="004E7F8D" w:rsidRDefault="00FA25BF">
                        <w:pPr>
                          <w:spacing w:before="60" w:after="60"/>
                          <w:rPr>
                            <w:rFonts w:ascii="Verdana" w:hAnsi="Verdana" w:cs="Arial"/>
                            <w:b/>
                            <w:sz w:val="16"/>
                            <w:szCs w:val="16"/>
                            <w:lang w:val="tr-TR"/>
                          </w:rPr>
                        </w:pPr>
                        <w:r w:rsidRPr="004E7F8D">
                          <w:rPr>
                            <w:rFonts w:ascii="Verdana" w:hAnsi="Verdana" w:cs="Arial"/>
                            <w:b/>
                            <w:sz w:val="16"/>
                            <w:szCs w:val="16"/>
                            <w:lang w:val="tr-TR"/>
                          </w:rPr>
                          <w:t>Proje Başlamadan Önce</w:t>
                        </w:r>
                      </w:p>
                    </w:tc>
                    <w:tc>
                      <w:tcPr>
                        <w:tcW w:w="1663" w:type="pct"/>
                        <w:gridSpan w:val="2"/>
                        <w:tcBorders>
                          <w:top w:val="nil"/>
                          <w:left w:val="nil"/>
                          <w:bottom w:val="nil"/>
                          <w:right w:val="nil"/>
                        </w:tcBorders>
                      </w:tcPr>
                      <w:p w:rsidR="00FA25BF" w:rsidRPr="004E7F8D" w:rsidRDefault="00FA25BF">
                        <w:pPr>
                          <w:spacing w:before="60" w:after="60"/>
                          <w:rPr>
                            <w:rFonts w:ascii="Verdana" w:hAnsi="Verdana" w:cs="Arial"/>
                            <w:b/>
                            <w:sz w:val="16"/>
                            <w:szCs w:val="16"/>
                            <w:lang w:val="tr-TR"/>
                          </w:rPr>
                        </w:pPr>
                        <w:r w:rsidRPr="004E7F8D">
                          <w:rPr>
                            <w:rFonts w:ascii="Verdana" w:hAnsi="Verdana" w:cs="Arial"/>
                            <w:b/>
                            <w:sz w:val="16"/>
                            <w:szCs w:val="16"/>
                            <w:lang w:val="tr-TR"/>
                          </w:rPr>
                          <w:t xml:space="preserve">Öğrenciler </w:t>
                        </w:r>
                        <w:r w:rsidR="008101C8" w:rsidRPr="004E7F8D">
                          <w:rPr>
                            <w:rFonts w:ascii="Verdana" w:hAnsi="Verdana" w:cs="Arial"/>
                            <w:b/>
                            <w:sz w:val="16"/>
                            <w:szCs w:val="16"/>
                            <w:lang w:val="tr-TR"/>
                          </w:rPr>
                          <w:t>Projelerini</w:t>
                        </w:r>
                        <w:r w:rsidRPr="004E7F8D">
                          <w:rPr>
                            <w:rFonts w:ascii="Verdana" w:hAnsi="Verdana" w:cs="Arial"/>
                            <w:b/>
                            <w:sz w:val="16"/>
                            <w:szCs w:val="16"/>
                            <w:lang w:val="tr-TR"/>
                          </w:rPr>
                          <w:t xml:space="preserve"> Gerçekleştirmek için </w:t>
                        </w:r>
                        <w:r w:rsidR="008101C8" w:rsidRPr="004E7F8D">
                          <w:rPr>
                            <w:rFonts w:ascii="Verdana" w:hAnsi="Verdana" w:cs="Arial"/>
                            <w:b/>
                            <w:sz w:val="16"/>
                            <w:szCs w:val="16"/>
                            <w:lang w:val="tr-TR"/>
                          </w:rPr>
                          <w:t>Çalışımken</w:t>
                        </w:r>
                      </w:p>
                    </w:tc>
                    <w:tc>
                      <w:tcPr>
                        <w:tcW w:w="1740" w:type="pct"/>
                        <w:gridSpan w:val="2"/>
                        <w:tcBorders>
                          <w:top w:val="nil"/>
                          <w:left w:val="nil"/>
                          <w:bottom w:val="nil"/>
                          <w:right w:val="nil"/>
                        </w:tcBorders>
                      </w:tcPr>
                      <w:p w:rsidR="00FA25BF" w:rsidRPr="004E7F8D" w:rsidRDefault="00FA25BF">
                        <w:pPr>
                          <w:spacing w:before="60" w:after="60"/>
                          <w:rPr>
                            <w:rFonts w:ascii="Verdana" w:hAnsi="Verdana" w:cs="Arial"/>
                            <w:b/>
                            <w:sz w:val="16"/>
                            <w:szCs w:val="16"/>
                            <w:lang w:val="tr-TR"/>
                          </w:rPr>
                        </w:pPr>
                        <w:r w:rsidRPr="004E7F8D">
                          <w:rPr>
                            <w:rFonts w:ascii="Verdana" w:hAnsi="Verdana" w:cs="Arial"/>
                            <w:b/>
                            <w:sz w:val="16"/>
                            <w:szCs w:val="16"/>
                            <w:lang w:val="tr-TR"/>
                          </w:rPr>
                          <w:t xml:space="preserve">  Proje Tamamlandıktan Sonra</w:t>
                        </w:r>
                      </w:p>
                    </w:tc>
                  </w:tr>
                  <w:tr w:rsidR="00D643D3" w:rsidRPr="004E7F8D" w:rsidTr="00740EBE">
                    <w:tc>
                      <w:tcPr>
                        <w:tcW w:w="1596" w:type="pct"/>
                        <w:gridSpan w:val="2"/>
                        <w:tcBorders>
                          <w:top w:val="nil"/>
                          <w:left w:val="nil"/>
                          <w:bottom w:val="single" w:sz="4" w:space="0" w:color="auto"/>
                        </w:tcBorders>
                      </w:tcPr>
                      <w:p w:rsidR="00FA25BF" w:rsidRPr="004E7F8D" w:rsidRDefault="00FA25BF">
                        <w:pPr>
                          <w:spacing w:before="60" w:after="60"/>
                          <w:ind w:left="-432" w:firstLine="180"/>
                          <w:jc w:val="center"/>
                          <w:rPr>
                            <w:rFonts w:ascii="Verdana" w:hAnsi="Verdana" w:cs="Arial"/>
                            <w:sz w:val="20"/>
                            <w:szCs w:val="20"/>
                            <w:lang w:val="tr-TR"/>
                          </w:rPr>
                        </w:pPr>
                      </w:p>
                    </w:tc>
                    <w:tc>
                      <w:tcPr>
                        <w:tcW w:w="1663" w:type="pct"/>
                        <w:gridSpan w:val="2"/>
                        <w:tcBorders>
                          <w:top w:val="nil"/>
                          <w:bottom w:val="single" w:sz="4" w:space="0" w:color="auto"/>
                        </w:tcBorders>
                      </w:tcPr>
                      <w:p w:rsidR="00FA25BF" w:rsidRPr="004E7F8D" w:rsidRDefault="00FA25BF">
                        <w:pPr>
                          <w:spacing w:before="60" w:after="60"/>
                          <w:jc w:val="center"/>
                          <w:rPr>
                            <w:rFonts w:ascii="Verdana" w:hAnsi="Verdana" w:cs="Arial"/>
                            <w:sz w:val="20"/>
                            <w:szCs w:val="20"/>
                            <w:lang w:val="tr-TR"/>
                          </w:rPr>
                        </w:pPr>
                      </w:p>
                    </w:tc>
                    <w:tc>
                      <w:tcPr>
                        <w:tcW w:w="1740" w:type="pct"/>
                        <w:gridSpan w:val="2"/>
                        <w:tcBorders>
                          <w:top w:val="nil"/>
                          <w:bottom w:val="single" w:sz="4" w:space="0" w:color="auto"/>
                          <w:right w:val="single" w:sz="4" w:space="0" w:color="auto"/>
                        </w:tcBorders>
                      </w:tcPr>
                      <w:p w:rsidR="00FA25BF" w:rsidRPr="004E7F8D" w:rsidRDefault="00FA25BF" w:rsidP="0013519A">
                        <w:pPr>
                          <w:spacing w:before="60" w:after="60"/>
                          <w:ind w:right="366"/>
                          <w:jc w:val="center"/>
                          <w:rPr>
                            <w:rFonts w:ascii="Verdana" w:hAnsi="Verdana" w:cs="Arial"/>
                            <w:sz w:val="20"/>
                            <w:szCs w:val="20"/>
                            <w:lang w:val="tr-TR"/>
                          </w:rPr>
                        </w:pPr>
                      </w:p>
                    </w:tc>
                  </w:tr>
                  <w:tr w:rsidR="00D643D3" w:rsidRPr="004E7F8D" w:rsidTr="002E2884">
                    <w:trPr>
                      <w:trHeight w:val="5641"/>
                    </w:trPr>
                    <w:tc>
                      <w:tcPr>
                        <w:tcW w:w="806" w:type="pct"/>
                        <w:tcBorders>
                          <w:top w:val="single" w:sz="4" w:space="0" w:color="auto"/>
                          <w:left w:val="nil"/>
                          <w:bottom w:val="nil"/>
                        </w:tcBorders>
                      </w:tcPr>
                      <w:p w:rsidR="00893C90" w:rsidRPr="00005D40" w:rsidRDefault="003B478B" w:rsidP="00005D40">
                        <w:pPr>
                          <w:pStyle w:val="ListeParagraf"/>
                          <w:numPr>
                            <w:ilvl w:val="0"/>
                            <w:numId w:val="26"/>
                          </w:numPr>
                          <w:spacing w:before="60" w:after="60"/>
                          <w:ind w:left="135" w:hanging="141"/>
                          <w:rPr>
                            <w:rFonts w:ascii="Verdana" w:hAnsi="Verdana"/>
                            <w:sz w:val="16"/>
                            <w:szCs w:val="16"/>
                            <w:lang w:val="tr-TR"/>
                          </w:rPr>
                        </w:pPr>
                        <w:r>
                          <w:rPr>
                            <w:rFonts w:ascii="Verdana" w:hAnsi="Verdana"/>
                            <w:sz w:val="16"/>
                            <w:szCs w:val="16"/>
                            <w:lang w:val="tr-TR"/>
                          </w:rPr>
                          <w:t xml:space="preserve">Projeyi </w:t>
                        </w:r>
                        <w:r w:rsidR="00740EBE">
                          <w:rPr>
                            <w:rFonts w:ascii="Verdana" w:hAnsi="Verdana"/>
                            <w:sz w:val="16"/>
                            <w:szCs w:val="16"/>
                            <w:lang w:val="tr-TR"/>
                          </w:rPr>
                          <w:t>Hikayelendirme</w:t>
                        </w:r>
                        <w:r>
                          <w:rPr>
                            <w:rFonts w:ascii="Verdana" w:hAnsi="Verdana"/>
                            <w:sz w:val="16"/>
                            <w:szCs w:val="16"/>
                            <w:lang w:val="tr-TR"/>
                          </w:rPr>
                          <w:t xml:space="preserve"> ve Denetleme </w:t>
                        </w:r>
                      </w:p>
                      <w:p w:rsidR="002E2884" w:rsidRDefault="002E2884" w:rsidP="002E2884">
                        <w:pPr>
                          <w:pStyle w:val="ListeParagraf"/>
                          <w:numPr>
                            <w:ilvl w:val="0"/>
                            <w:numId w:val="26"/>
                          </w:numPr>
                          <w:spacing w:before="60" w:after="60"/>
                          <w:ind w:left="135" w:right="33" w:hanging="135"/>
                          <w:rPr>
                            <w:rFonts w:ascii="Verdana" w:hAnsi="Verdana"/>
                            <w:sz w:val="16"/>
                            <w:szCs w:val="16"/>
                            <w:lang w:val="tr-TR"/>
                          </w:rPr>
                        </w:pPr>
                        <w:r w:rsidRPr="00253712">
                          <w:rPr>
                            <w:rFonts w:ascii="Verdana" w:hAnsi="Verdana"/>
                            <w:sz w:val="16"/>
                            <w:szCs w:val="16"/>
                            <w:lang w:val="tr-TR"/>
                          </w:rPr>
                          <w:t>Wiki Hikaye Panosu</w:t>
                        </w:r>
                      </w:p>
                      <w:p w:rsidR="002E2884" w:rsidRDefault="002E2884" w:rsidP="002E2884">
                        <w:pPr>
                          <w:pStyle w:val="ListeParagraf"/>
                          <w:numPr>
                            <w:ilvl w:val="0"/>
                            <w:numId w:val="22"/>
                          </w:numPr>
                          <w:spacing w:before="60" w:after="60"/>
                          <w:ind w:left="277"/>
                          <w:rPr>
                            <w:rFonts w:ascii="Verdana" w:hAnsi="Verdana"/>
                            <w:sz w:val="16"/>
                            <w:szCs w:val="16"/>
                            <w:lang w:val="tr-TR"/>
                          </w:rPr>
                        </w:pPr>
                        <w:r w:rsidRPr="00DD16A9">
                          <w:rPr>
                            <w:rFonts w:ascii="Verdana" w:hAnsi="Verdana"/>
                            <w:sz w:val="16"/>
                            <w:szCs w:val="16"/>
                            <w:lang w:val="tr-TR"/>
                          </w:rPr>
                          <w:t>Wiki Denetim Listesi</w:t>
                        </w:r>
                      </w:p>
                      <w:p w:rsidR="002E2884" w:rsidRDefault="002E2884" w:rsidP="002E2884">
                        <w:pPr>
                          <w:pStyle w:val="ListeParagraf"/>
                          <w:numPr>
                            <w:ilvl w:val="0"/>
                            <w:numId w:val="22"/>
                          </w:numPr>
                          <w:spacing w:before="60" w:after="60"/>
                          <w:ind w:left="135" w:hanging="141"/>
                          <w:rPr>
                            <w:rFonts w:ascii="Verdana" w:hAnsi="Verdana"/>
                            <w:sz w:val="16"/>
                            <w:szCs w:val="16"/>
                            <w:lang w:val="tr-TR"/>
                          </w:rPr>
                        </w:pPr>
                        <w:r>
                          <w:rPr>
                            <w:rFonts w:ascii="Verdana" w:hAnsi="Verdana"/>
                            <w:sz w:val="16"/>
                            <w:szCs w:val="16"/>
                            <w:lang w:val="tr-TR"/>
                          </w:rPr>
                          <w:t>Sürece yönelik t</w:t>
                        </w:r>
                        <w:r w:rsidRPr="00DD16A9">
                          <w:rPr>
                            <w:rFonts w:ascii="Verdana" w:hAnsi="Verdana"/>
                            <w:sz w:val="16"/>
                            <w:szCs w:val="16"/>
                            <w:lang w:val="tr-TR"/>
                          </w:rPr>
                          <w:t>üm Denetim, Değerlendirme ve Hikaye Panolarının hazırlanması</w:t>
                        </w:r>
                      </w:p>
                      <w:p w:rsidR="002E2884" w:rsidRPr="00DD16A9" w:rsidRDefault="002E2884" w:rsidP="002E2884">
                        <w:pPr>
                          <w:pStyle w:val="ListeParagraf"/>
                          <w:numPr>
                            <w:ilvl w:val="0"/>
                            <w:numId w:val="22"/>
                          </w:numPr>
                          <w:spacing w:before="60" w:after="60"/>
                          <w:ind w:left="135" w:hanging="141"/>
                          <w:rPr>
                            <w:rFonts w:ascii="Verdana" w:hAnsi="Verdana"/>
                            <w:sz w:val="16"/>
                            <w:szCs w:val="16"/>
                            <w:lang w:val="tr-TR"/>
                          </w:rPr>
                        </w:pPr>
                        <w:r w:rsidRPr="00DD16A9">
                          <w:rPr>
                            <w:rFonts w:ascii="Verdana" w:hAnsi="Verdana"/>
                            <w:sz w:val="16"/>
                            <w:szCs w:val="16"/>
                            <w:lang w:val="tr-TR"/>
                          </w:rPr>
                          <w:t>Bireysel Farklılıkları belirleme</w:t>
                        </w:r>
                      </w:p>
                      <w:p w:rsidR="00893C90" w:rsidRPr="00DD16A9" w:rsidRDefault="00893C90" w:rsidP="00893C90">
                        <w:pPr>
                          <w:pStyle w:val="ListeParagraf"/>
                          <w:spacing w:before="60" w:after="60"/>
                          <w:ind w:left="277"/>
                          <w:rPr>
                            <w:rFonts w:ascii="Verdana" w:hAnsi="Verdana"/>
                            <w:sz w:val="16"/>
                            <w:szCs w:val="16"/>
                            <w:lang w:val="tr-TR"/>
                          </w:rPr>
                        </w:pPr>
                      </w:p>
                      <w:p w:rsidR="008768DD" w:rsidRPr="008768DD" w:rsidRDefault="008768DD" w:rsidP="008768DD">
                        <w:pPr>
                          <w:spacing w:before="60" w:after="60"/>
                          <w:ind w:right="33"/>
                          <w:rPr>
                            <w:rFonts w:ascii="Verdana" w:hAnsi="Verdana"/>
                            <w:sz w:val="16"/>
                            <w:szCs w:val="16"/>
                            <w:lang w:val="tr-TR"/>
                          </w:rPr>
                        </w:pPr>
                      </w:p>
                      <w:p w:rsidR="008768DD" w:rsidRPr="00DD16A9" w:rsidRDefault="008768DD" w:rsidP="008768DD">
                        <w:pPr>
                          <w:pStyle w:val="ListeParagraf"/>
                          <w:spacing w:before="60" w:after="60"/>
                          <w:ind w:left="277"/>
                          <w:rPr>
                            <w:rFonts w:ascii="Verdana" w:hAnsi="Verdana"/>
                            <w:sz w:val="16"/>
                            <w:szCs w:val="16"/>
                            <w:lang w:val="tr-TR"/>
                          </w:rPr>
                        </w:pPr>
                      </w:p>
                      <w:p w:rsidR="00FA25BF" w:rsidRPr="002E2884" w:rsidRDefault="00FA25BF" w:rsidP="002E2884">
                        <w:pPr>
                          <w:spacing w:before="60" w:after="60"/>
                          <w:rPr>
                            <w:rFonts w:ascii="Verdana" w:hAnsi="Verdana" w:cs="Arial"/>
                            <w:sz w:val="20"/>
                            <w:szCs w:val="20"/>
                            <w:lang w:val="tr-TR"/>
                          </w:rPr>
                        </w:pPr>
                      </w:p>
                    </w:tc>
                    <w:tc>
                      <w:tcPr>
                        <w:tcW w:w="790" w:type="pct"/>
                        <w:tcBorders>
                          <w:top w:val="single" w:sz="4" w:space="0" w:color="auto"/>
                          <w:bottom w:val="nil"/>
                        </w:tcBorders>
                      </w:tcPr>
                      <w:p w:rsidR="00FA25BF" w:rsidRPr="008768DD" w:rsidRDefault="006D07AD" w:rsidP="00005D40">
                        <w:pPr>
                          <w:pStyle w:val="ListeParagraf"/>
                          <w:numPr>
                            <w:ilvl w:val="0"/>
                            <w:numId w:val="22"/>
                          </w:numPr>
                          <w:spacing w:before="60" w:after="60"/>
                          <w:ind w:left="176" w:hanging="283"/>
                          <w:rPr>
                            <w:rFonts w:ascii="Verdana" w:hAnsi="Verdana" w:cs="Arial"/>
                            <w:sz w:val="20"/>
                            <w:szCs w:val="20"/>
                            <w:lang w:val="tr-TR"/>
                          </w:rPr>
                        </w:pPr>
                        <w:r w:rsidRPr="00005D40">
                          <w:rPr>
                            <w:rFonts w:ascii="Verdana" w:hAnsi="Verdana" w:cs="Arial"/>
                            <w:sz w:val="16"/>
                            <w:szCs w:val="18"/>
                            <w:lang w:val="tr-TR"/>
                          </w:rPr>
                          <w:t>Bilgisayar ve web 2.0 uygulamaları kullanım becerilerini değerlendirme</w:t>
                        </w:r>
                      </w:p>
                      <w:p w:rsidR="008768DD" w:rsidRPr="003B478B" w:rsidRDefault="008768DD" w:rsidP="008768DD">
                        <w:pPr>
                          <w:pStyle w:val="ListeParagraf"/>
                          <w:spacing w:before="60" w:after="60"/>
                          <w:ind w:left="176"/>
                          <w:rPr>
                            <w:rFonts w:ascii="Verdana" w:hAnsi="Verdana" w:cs="Arial"/>
                            <w:sz w:val="20"/>
                            <w:szCs w:val="20"/>
                            <w:lang w:val="tr-TR"/>
                          </w:rPr>
                        </w:pPr>
                      </w:p>
                      <w:p w:rsidR="003B478B" w:rsidRPr="00005D40" w:rsidRDefault="003B478B" w:rsidP="00005D40">
                        <w:pPr>
                          <w:pStyle w:val="ListeParagraf"/>
                          <w:numPr>
                            <w:ilvl w:val="0"/>
                            <w:numId w:val="22"/>
                          </w:numPr>
                          <w:spacing w:before="60" w:after="60"/>
                          <w:ind w:left="176" w:hanging="283"/>
                          <w:rPr>
                            <w:rFonts w:ascii="Verdana" w:hAnsi="Verdana" w:cs="Arial"/>
                            <w:sz w:val="20"/>
                            <w:szCs w:val="20"/>
                            <w:lang w:val="tr-TR"/>
                          </w:rPr>
                        </w:pPr>
                        <w:r>
                          <w:rPr>
                            <w:rFonts w:ascii="Verdana" w:hAnsi="Verdana" w:cs="Arial"/>
                            <w:sz w:val="16"/>
                            <w:szCs w:val="18"/>
                            <w:lang w:val="tr-TR"/>
                          </w:rPr>
                          <w:t>Projeyi Değerlendirme</w:t>
                        </w:r>
                        <w:r w:rsidR="00631584">
                          <w:rPr>
                            <w:rFonts w:ascii="Verdana" w:hAnsi="Verdana" w:cs="Arial"/>
                            <w:sz w:val="16"/>
                            <w:szCs w:val="18"/>
                            <w:lang w:val="tr-TR"/>
                          </w:rPr>
                          <w:t xml:space="preserve"> </w:t>
                        </w:r>
                      </w:p>
                    </w:tc>
                    <w:tc>
                      <w:tcPr>
                        <w:tcW w:w="861" w:type="pct"/>
                        <w:tcBorders>
                          <w:top w:val="single" w:sz="4" w:space="0" w:color="auto"/>
                          <w:bottom w:val="nil"/>
                        </w:tcBorders>
                      </w:tcPr>
                      <w:p w:rsidR="009D424D" w:rsidRDefault="009D424D" w:rsidP="009D424D">
                        <w:pPr>
                          <w:pStyle w:val="ListeParagraf"/>
                          <w:numPr>
                            <w:ilvl w:val="0"/>
                            <w:numId w:val="23"/>
                          </w:numPr>
                          <w:spacing w:before="60" w:after="60"/>
                          <w:ind w:left="258" w:hanging="283"/>
                          <w:jc w:val="both"/>
                          <w:rPr>
                            <w:rFonts w:ascii="Verdana" w:hAnsi="Verdana" w:cs="Arial"/>
                            <w:sz w:val="16"/>
                            <w:szCs w:val="16"/>
                            <w:lang w:val="tr-TR"/>
                          </w:rPr>
                        </w:pPr>
                        <w:r w:rsidRPr="00A62348">
                          <w:rPr>
                            <w:rFonts w:ascii="Verdana" w:hAnsi="Verdana" w:cs="Arial"/>
                            <w:sz w:val="16"/>
                            <w:szCs w:val="16"/>
                            <w:lang w:val="tr-TR"/>
                          </w:rPr>
                          <w:t>Soru Sorma</w:t>
                        </w:r>
                      </w:p>
                      <w:p w:rsidR="004B3250" w:rsidRPr="006460BB" w:rsidRDefault="004B3250" w:rsidP="006460BB">
                        <w:pPr>
                          <w:pStyle w:val="ListeParagraf"/>
                          <w:numPr>
                            <w:ilvl w:val="0"/>
                            <w:numId w:val="23"/>
                          </w:numPr>
                          <w:spacing w:before="60" w:after="60"/>
                          <w:ind w:left="245" w:hanging="245"/>
                          <w:jc w:val="both"/>
                          <w:rPr>
                            <w:rFonts w:ascii="Verdana" w:hAnsi="Verdana" w:cs="Arial"/>
                            <w:sz w:val="16"/>
                            <w:szCs w:val="16"/>
                            <w:lang w:val="tr-TR"/>
                          </w:rPr>
                        </w:pPr>
                        <w:r w:rsidRPr="006460BB">
                          <w:rPr>
                            <w:rFonts w:ascii="Verdana" w:hAnsi="Verdana" w:cs="Arial"/>
                            <w:sz w:val="16"/>
                            <w:szCs w:val="16"/>
                            <w:lang w:val="tr-TR"/>
                          </w:rPr>
                          <w:t>Tartışma Denetim Listesi</w:t>
                        </w:r>
                      </w:p>
                      <w:p w:rsidR="004B3250" w:rsidRPr="002E2884" w:rsidRDefault="004B3250" w:rsidP="002E2884">
                        <w:pPr>
                          <w:pStyle w:val="ListeParagraf"/>
                          <w:numPr>
                            <w:ilvl w:val="0"/>
                            <w:numId w:val="23"/>
                          </w:numPr>
                          <w:spacing w:before="60" w:after="60"/>
                          <w:ind w:left="248" w:hanging="248"/>
                          <w:rPr>
                            <w:rFonts w:ascii="Verdana" w:hAnsi="Verdana" w:cs="Arial"/>
                            <w:sz w:val="16"/>
                            <w:szCs w:val="16"/>
                            <w:lang w:val="tr-TR"/>
                          </w:rPr>
                        </w:pPr>
                        <w:r w:rsidRPr="002E2884">
                          <w:rPr>
                            <w:rFonts w:ascii="Verdana" w:hAnsi="Verdana" w:cs="Arial"/>
                            <w:sz w:val="16"/>
                            <w:szCs w:val="16"/>
                            <w:lang w:val="tr-TR"/>
                          </w:rPr>
                          <w:t>Günlük</w:t>
                        </w:r>
                      </w:p>
                      <w:p w:rsidR="002E2884" w:rsidRDefault="002E2884" w:rsidP="002E2884">
                        <w:pPr>
                          <w:pStyle w:val="ListeParagraf"/>
                          <w:numPr>
                            <w:ilvl w:val="0"/>
                            <w:numId w:val="23"/>
                          </w:numPr>
                          <w:spacing w:before="60" w:after="60"/>
                          <w:ind w:left="258" w:hanging="283"/>
                          <w:rPr>
                            <w:rFonts w:ascii="Verdana" w:hAnsi="Verdana" w:cs="Arial"/>
                            <w:sz w:val="16"/>
                            <w:szCs w:val="16"/>
                            <w:lang w:val="tr-TR"/>
                          </w:rPr>
                        </w:pPr>
                        <w:r>
                          <w:rPr>
                            <w:rFonts w:ascii="Verdana" w:hAnsi="Verdana" w:cs="Arial"/>
                            <w:sz w:val="16"/>
                            <w:szCs w:val="16"/>
                            <w:lang w:val="tr-TR"/>
                          </w:rPr>
                          <w:t>“Kavramlar Bulmacası” Denetim Listesi ve Değerlendirme Ölçeği</w:t>
                        </w:r>
                      </w:p>
                      <w:p w:rsidR="002E2884" w:rsidRDefault="002E2884" w:rsidP="002E2884">
                        <w:pPr>
                          <w:pStyle w:val="ListeParagraf"/>
                          <w:numPr>
                            <w:ilvl w:val="0"/>
                            <w:numId w:val="23"/>
                          </w:numPr>
                          <w:spacing w:before="60" w:after="60"/>
                          <w:ind w:left="258" w:hanging="283"/>
                          <w:rPr>
                            <w:rFonts w:ascii="Verdana" w:hAnsi="Verdana" w:cs="Arial"/>
                            <w:sz w:val="16"/>
                            <w:szCs w:val="16"/>
                            <w:lang w:val="tr-TR"/>
                          </w:rPr>
                        </w:pPr>
                        <w:r>
                          <w:rPr>
                            <w:rFonts w:ascii="Verdana" w:hAnsi="Verdana" w:cs="Arial"/>
                            <w:sz w:val="16"/>
                            <w:szCs w:val="16"/>
                            <w:lang w:val="tr-TR"/>
                          </w:rPr>
                          <w:t>Wiki Ortamı Tartışma Denetleme Listesi</w:t>
                        </w:r>
                      </w:p>
                      <w:p w:rsidR="002E2884" w:rsidRDefault="002E2884" w:rsidP="002E2884">
                        <w:pPr>
                          <w:pStyle w:val="ListeParagraf"/>
                          <w:numPr>
                            <w:ilvl w:val="0"/>
                            <w:numId w:val="23"/>
                          </w:numPr>
                          <w:spacing w:before="60" w:after="60"/>
                          <w:ind w:left="258" w:hanging="283"/>
                          <w:rPr>
                            <w:rFonts w:ascii="Verdana" w:hAnsi="Verdana" w:cs="Arial"/>
                            <w:sz w:val="16"/>
                            <w:szCs w:val="16"/>
                            <w:lang w:val="tr-TR"/>
                          </w:rPr>
                        </w:pPr>
                        <w:r>
                          <w:rPr>
                            <w:rFonts w:ascii="Verdana" w:hAnsi="Verdana" w:cs="Arial"/>
                            <w:sz w:val="16"/>
                            <w:szCs w:val="16"/>
                            <w:lang w:val="tr-TR"/>
                          </w:rPr>
                          <w:t>Wiki Kullanımı Denetleme Listesi ve Değerlendirme Ölçeği</w:t>
                        </w:r>
                      </w:p>
                      <w:p w:rsidR="002E2884" w:rsidRDefault="002E2884" w:rsidP="002E2884">
                        <w:pPr>
                          <w:pStyle w:val="ListeParagraf"/>
                          <w:numPr>
                            <w:ilvl w:val="0"/>
                            <w:numId w:val="23"/>
                          </w:numPr>
                          <w:spacing w:before="60" w:after="60"/>
                          <w:ind w:left="258" w:hanging="283"/>
                          <w:rPr>
                            <w:rFonts w:ascii="Verdana" w:hAnsi="Verdana" w:cs="Arial"/>
                            <w:sz w:val="16"/>
                            <w:szCs w:val="16"/>
                            <w:lang w:val="tr-TR"/>
                          </w:rPr>
                        </w:pPr>
                        <w:r>
                          <w:rPr>
                            <w:rFonts w:ascii="Verdana" w:hAnsi="Verdana" w:cs="Arial"/>
                            <w:sz w:val="16"/>
                            <w:szCs w:val="16"/>
                            <w:lang w:val="tr-TR"/>
                          </w:rPr>
                          <w:t>İşbirliği Denetim Listesi</w:t>
                        </w:r>
                      </w:p>
                      <w:p w:rsidR="00631584" w:rsidRPr="002E2884" w:rsidRDefault="002E2884" w:rsidP="002E2884">
                        <w:pPr>
                          <w:pStyle w:val="ListeParagraf"/>
                          <w:numPr>
                            <w:ilvl w:val="0"/>
                            <w:numId w:val="23"/>
                          </w:numPr>
                          <w:spacing w:before="60" w:after="60"/>
                          <w:ind w:left="258" w:hanging="283"/>
                          <w:rPr>
                            <w:rFonts w:ascii="Verdana" w:hAnsi="Verdana" w:cs="Arial"/>
                            <w:sz w:val="16"/>
                            <w:szCs w:val="16"/>
                            <w:lang w:val="tr-TR"/>
                          </w:rPr>
                        </w:pPr>
                        <w:r w:rsidRPr="00DD16A9">
                          <w:rPr>
                            <w:rFonts w:ascii="Verdana" w:hAnsi="Verdana"/>
                            <w:sz w:val="16"/>
                            <w:szCs w:val="16"/>
                            <w:lang w:val="tr-TR"/>
                          </w:rPr>
                          <w:t>“Buluşlar ve İcatlar Tarihi”</w:t>
                        </w:r>
                        <w:r>
                          <w:rPr>
                            <w:rFonts w:ascii="Verdana" w:hAnsi="Verdana"/>
                            <w:sz w:val="16"/>
                            <w:szCs w:val="16"/>
                            <w:lang w:val="tr-TR"/>
                          </w:rPr>
                          <w:t xml:space="preserve">  Hikayelendirme  ve Panosu, Denetleme Listesi ve Değerlendirme Ölçeği</w:t>
                        </w:r>
                      </w:p>
                      <w:p w:rsidR="004E0A63" w:rsidRPr="00A62348" w:rsidRDefault="004E0A63" w:rsidP="008768DD">
                        <w:pPr>
                          <w:pStyle w:val="ListeParagraf"/>
                          <w:spacing w:before="60" w:after="60"/>
                          <w:ind w:left="258"/>
                          <w:rPr>
                            <w:rFonts w:ascii="Verdana" w:hAnsi="Verdana" w:cs="Arial"/>
                            <w:sz w:val="16"/>
                            <w:szCs w:val="16"/>
                            <w:lang w:val="tr-TR"/>
                          </w:rPr>
                        </w:pPr>
                        <w:r>
                          <w:rPr>
                            <w:rFonts w:ascii="Verdana" w:hAnsi="Verdana" w:cs="Arial"/>
                            <w:sz w:val="16"/>
                            <w:szCs w:val="16"/>
                            <w:lang w:val="tr-TR"/>
                          </w:rPr>
                          <w:t xml:space="preserve"> </w:t>
                        </w:r>
                      </w:p>
                      <w:p w:rsidR="00A62348" w:rsidRPr="00572E9F" w:rsidRDefault="00A62348" w:rsidP="00A62348">
                        <w:pPr>
                          <w:pStyle w:val="ListeParagraf"/>
                          <w:spacing w:before="60" w:after="60"/>
                          <w:ind w:left="177"/>
                          <w:jc w:val="both"/>
                          <w:rPr>
                            <w:rFonts w:ascii="Verdana" w:hAnsi="Verdana" w:cs="Arial"/>
                            <w:sz w:val="16"/>
                            <w:szCs w:val="16"/>
                            <w:lang w:val="tr-TR"/>
                          </w:rPr>
                        </w:pPr>
                      </w:p>
                    </w:tc>
                    <w:tc>
                      <w:tcPr>
                        <w:tcW w:w="802" w:type="pct"/>
                        <w:tcBorders>
                          <w:top w:val="single" w:sz="4" w:space="0" w:color="auto"/>
                          <w:bottom w:val="nil"/>
                        </w:tcBorders>
                      </w:tcPr>
                      <w:p w:rsidR="00DD16A9" w:rsidRDefault="00D177AD" w:rsidP="00DD16A9">
                        <w:pPr>
                          <w:pStyle w:val="ListeParagraf"/>
                          <w:numPr>
                            <w:ilvl w:val="0"/>
                            <w:numId w:val="23"/>
                          </w:numPr>
                          <w:spacing w:before="60" w:after="60"/>
                          <w:ind w:left="241" w:right="-59" w:hanging="241"/>
                          <w:rPr>
                            <w:rFonts w:ascii="Verdana" w:hAnsi="Verdana" w:cs="Arial"/>
                            <w:sz w:val="16"/>
                            <w:szCs w:val="16"/>
                            <w:lang w:val="tr-TR"/>
                          </w:rPr>
                        </w:pPr>
                        <w:r>
                          <w:rPr>
                            <w:rFonts w:ascii="Verdana" w:hAnsi="Verdana" w:cs="Arial"/>
                            <w:sz w:val="16"/>
                            <w:szCs w:val="16"/>
                            <w:lang w:val="tr-TR"/>
                          </w:rPr>
                          <w:t>Akran Denetleme Tablosu</w:t>
                        </w:r>
                      </w:p>
                      <w:p w:rsidR="008768DD" w:rsidRDefault="008768DD" w:rsidP="008768DD">
                        <w:pPr>
                          <w:pStyle w:val="ListeParagraf"/>
                          <w:spacing w:before="60" w:after="60"/>
                          <w:ind w:left="241" w:right="-59"/>
                          <w:rPr>
                            <w:rFonts w:ascii="Verdana" w:hAnsi="Verdana" w:cs="Arial"/>
                            <w:sz w:val="16"/>
                            <w:szCs w:val="16"/>
                            <w:lang w:val="tr-TR"/>
                          </w:rPr>
                        </w:pPr>
                      </w:p>
                      <w:p w:rsidR="008768DD" w:rsidRPr="008768DD" w:rsidRDefault="00DC3D26" w:rsidP="008768DD">
                        <w:pPr>
                          <w:pStyle w:val="ListeParagraf"/>
                          <w:numPr>
                            <w:ilvl w:val="0"/>
                            <w:numId w:val="23"/>
                          </w:numPr>
                          <w:spacing w:before="60" w:after="60"/>
                          <w:ind w:left="241" w:right="-59" w:hanging="241"/>
                          <w:rPr>
                            <w:rFonts w:ascii="Verdana" w:hAnsi="Verdana" w:cs="Arial"/>
                            <w:sz w:val="20"/>
                            <w:szCs w:val="20"/>
                            <w:lang w:val="tr-TR"/>
                          </w:rPr>
                        </w:pPr>
                        <w:r>
                          <w:rPr>
                            <w:rFonts w:ascii="Verdana" w:hAnsi="Verdana"/>
                            <w:sz w:val="16"/>
                            <w:szCs w:val="16"/>
                            <w:lang w:val="tr-TR"/>
                          </w:rPr>
                          <w:t>“Rönesans” Broşür</w:t>
                        </w:r>
                        <w:r w:rsidR="00A17DDC">
                          <w:rPr>
                            <w:rFonts w:ascii="Verdana" w:hAnsi="Verdana"/>
                            <w:sz w:val="16"/>
                            <w:szCs w:val="16"/>
                            <w:lang w:val="tr-TR"/>
                          </w:rPr>
                          <w:t>ü</w:t>
                        </w:r>
                        <w:r>
                          <w:rPr>
                            <w:rFonts w:ascii="Verdana" w:hAnsi="Verdana"/>
                            <w:sz w:val="16"/>
                            <w:szCs w:val="16"/>
                            <w:lang w:val="tr-TR"/>
                          </w:rPr>
                          <w:t xml:space="preserve"> </w:t>
                        </w:r>
                        <w:r w:rsidR="009E3865">
                          <w:rPr>
                            <w:rFonts w:ascii="Verdana" w:hAnsi="Verdana" w:cs="Arial"/>
                            <w:sz w:val="16"/>
                            <w:szCs w:val="16"/>
                            <w:lang w:val="tr-TR"/>
                          </w:rPr>
                          <w:t>Hikaye Panosu, Denetleme Listesi</w:t>
                        </w:r>
                        <w:r w:rsidR="009E3865">
                          <w:rPr>
                            <w:rFonts w:ascii="Verdana" w:hAnsi="Verdana"/>
                            <w:sz w:val="16"/>
                            <w:szCs w:val="16"/>
                            <w:lang w:val="tr-TR"/>
                          </w:rPr>
                          <w:t xml:space="preserve"> </w:t>
                        </w:r>
                        <w:r w:rsidR="004E0A63">
                          <w:rPr>
                            <w:rFonts w:ascii="Verdana" w:hAnsi="Verdana"/>
                            <w:sz w:val="16"/>
                            <w:szCs w:val="16"/>
                            <w:lang w:val="tr-TR"/>
                          </w:rPr>
                          <w:t>Değerlendirme Ölçeği</w:t>
                        </w:r>
                      </w:p>
                      <w:p w:rsidR="008768DD" w:rsidRPr="008768DD" w:rsidRDefault="008768DD" w:rsidP="008768DD">
                        <w:pPr>
                          <w:spacing w:before="60" w:after="60"/>
                          <w:ind w:right="-59"/>
                          <w:rPr>
                            <w:rFonts w:ascii="Verdana" w:hAnsi="Verdana" w:cs="Arial"/>
                            <w:sz w:val="20"/>
                            <w:szCs w:val="20"/>
                            <w:lang w:val="tr-TR"/>
                          </w:rPr>
                        </w:pPr>
                      </w:p>
                      <w:p w:rsidR="00893C90" w:rsidRPr="008768DD" w:rsidRDefault="00893C90" w:rsidP="00893C90">
                        <w:pPr>
                          <w:pStyle w:val="ListeParagraf"/>
                          <w:numPr>
                            <w:ilvl w:val="0"/>
                            <w:numId w:val="23"/>
                          </w:numPr>
                          <w:spacing w:before="60" w:after="60"/>
                          <w:ind w:left="241" w:right="-59" w:hanging="241"/>
                          <w:rPr>
                            <w:rFonts w:ascii="Verdana" w:hAnsi="Verdana" w:cs="Arial"/>
                            <w:sz w:val="20"/>
                            <w:szCs w:val="20"/>
                            <w:lang w:val="tr-TR"/>
                          </w:rPr>
                        </w:pPr>
                        <w:r>
                          <w:rPr>
                            <w:rFonts w:ascii="Verdana" w:hAnsi="Verdana"/>
                            <w:sz w:val="16"/>
                            <w:szCs w:val="16"/>
                            <w:lang w:val="tr-TR"/>
                          </w:rPr>
                          <w:t>Soru Sorma</w:t>
                        </w:r>
                      </w:p>
                      <w:p w:rsidR="008768DD" w:rsidRPr="008768DD" w:rsidRDefault="008768DD" w:rsidP="008768DD">
                        <w:pPr>
                          <w:pStyle w:val="ListeParagraf"/>
                          <w:rPr>
                            <w:rFonts w:ascii="Verdana" w:hAnsi="Verdana" w:cs="Arial"/>
                            <w:sz w:val="20"/>
                            <w:szCs w:val="20"/>
                            <w:lang w:val="tr-TR"/>
                          </w:rPr>
                        </w:pPr>
                      </w:p>
                      <w:p w:rsidR="008768DD" w:rsidRPr="008768DD" w:rsidRDefault="008768DD" w:rsidP="008768DD">
                        <w:pPr>
                          <w:pStyle w:val="ListeParagraf"/>
                          <w:spacing w:before="60" w:after="60"/>
                          <w:ind w:left="241" w:right="-59"/>
                          <w:rPr>
                            <w:rFonts w:ascii="Verdana" w:hAnsi="Verdana" w:cs="Arial"/>
                            <w:sz w:val="20"/>
                            <w:szCs w:val="20"/>
                            <w:lang w:val="tr-TR"/>
                          </w:rPr>
                        </w:pPr>
                      </w:p>
                      <w:p w:rsidR="008768DD" w:rsidRPr="00CA0D87" w:rsidRDefault="008768DD" w:rsidP="00893C90">
                        <w:pPr>
                          <w:pStyle w:val="ListeParagraf"/>
                          <w:numPr>
                            <w:ilvl w:val="0"/>
                            <w:numId w:val="23"/>
                          </w:numPr>
                          <w:spacing w:before="60" w:after="60"/>
                          <w:ind w:left="241" w:right="-59" w:hanging="241"/>
                          <w:rPr>
                            <w:rFonts w:ascii="Verdana" w:hAnsi="Verdana" w:cs="Arial"/>
                            <w:sz w:val="20"/>
                            <w:szCs w:val="20"/>
                            <w:lang w:val="tr-TR"/>
                          </w:rPr>
                        </w:pPr>
                        <w:r>
                          <w:rPr>
                            <w:rFonts w:ascii="Verdana" w:hAnsi="Verdana" w:cs="Arial"/>
                            <w:sz w:val="16"/>
                            <w:szCs w:val="16"/>
                            <w:lang w:val="tr-TR"/>
                          </w:rPr>
                          <w:t>“Değişim ve Gelişim” video Projesi Denetleme Listesi ve Değerlendirme Ölçeği</w:t>
                        </w:r>
                      </w:p>
                      <w:p w:rsidR="00E7051B" w:rsidRPr="00A62348" w:rsidRDefault="00E7051B" w:rsidP="008768DD">
                        <w:pPr>
                          <w:pStyle w:val="ListeParagraf"/>
                          <w:spacing w:before="60" w:after="60"/>
                          <w:ind w:left="241" w:right="-59"/>
                          <w:rPr>
                            <w:rFonts w:ascii="Verdana" w:hAnsi="Verdana" w:cs="Arial"/>
                            <w:sz w:val="16"/>
                            <w:szCs w:val="16"/>
                            <w:lang w:val="tr-TR"/>
                          </w:rPr>
                        </w:pPr>
                      </w:p>
                    </w:tc>
                    <w:tc>
                      <w:tcPr>
                        <w:tcW w:w="827" w:type="pct"/>
                        <w:tcBorders>
                          <w:top w:val="single" w:sz="4" w:space="0" w:color="auto"/>
                          <w:bottom w:val="nil"/>
                        </w:tcBorders>
                      </w:tcPr>
                      <w:p w:rsidR="00CA0D87" w:rsidRPr="00A17DDC" w:rsidRDefault="00DD16A9" w:rsidP="0013519A">
                        <w:pPr>
                          <w:pStyle w:val="ListeParagraf"/>
                          <w:numPr>
                            <w:ilvl w:val="0"/>
                            <w:numId w:val="23"/>
                          </w:numPr>
                          <w:spacing w:before="60" w:after="60"/>
                          <w:ind w:left="241" w:right="-59" w:hanging="241"/>
                          <w:rPr>
                            <w:rFonts w:ascii="Verdana" w:hAnsi="Verdana" w:cs="Arial"/>
                            <w:sz w:val="20"/>
                            <w:szCs w:val="20"/>
                            <w:lang w:val="tr-TR"/>
                          </w:rPr>
                        </w:pPr>
                        <w:r w:rsidRPr="00DD16A9">
                          <w:rPr>
                            <w:rFonts w:ascii="Verdana" w:hAnsi="Verdana"/>
                            <w:sz w:val="16"/>
                            <w:szCs w:val="16"/>
                            <w:lang w:val="tr-TR"/>
                          </w:rPr>
                          <w:t>“Buluşlar ve İcatlar Tarihi”</w:t>
                        </w:r>
                        <w:r>
                          <w:rPr>
                            <w:rFonts w:ascii="Verdana" w:hAnsi="Verdana"/>
                            <w:sz w:val="16"/>
                            <w:szCs w:val="16"/>
                            <w:lang w:val="tr-TR"/>
                          </w:rPr>
                          <w:t xml:space="preserve"> Değerlendirme</w:t>
                        </w:r>
                      </w:p>
                      <w:p w:rsidR="00A17DDC" w:rsidRDefault="00A17DDC" w:rsidP="00A17DDC">
                        <w:pPr>
                          <w:pStyle w:val="ListeParagraf"/>
                          <w:spacing w:before="60" w:after="60"/>
                          <w:ind w:left="241" w:right="-59"/>
                          <w:rPr>
                            <w:rFonts w:ascii="Verdana" w:hAnsi="Verdana"/>
                            <w:sz w:val="16"/>
                            <w:szCs w:val="16"/>
                            <w:lang w:val="tr-TR"/>
                          </w:rPr>
                        </w:pPr>
                        <w:r>
                          <w:rPr>
                            <w:rFonts w:ascii="Verdana" w:hAnsi="Verdana"/>
                            <w:sz w:val="16"/>
                            <w:szCs w:val="16"/>
                            <w:lang w:val="tr-TR"/>
                          </w:rPr>
                          <w:t>Tablosu</w:t>
                        </w:r>
                      </w:p>
                      <w:p w:rsidR="00242283" w:rsidRPr="00CA0D87" w:rsidRDefault="00242283" w:rsidP="00A17DDC">
                        <w:pPr>
                          <w:pStyle w:val="ListeParagraf"/>
                          <w:spacing w:before="60" w:after="60"/>
                          <w:ind w:left="241" w:right="-59"/>
                          <w:rPr>
                            <w:rFonts w:ascii="Verdana" w:hAnsi="Verdana" w:cs="Arial"/>
                            <w:sz w:val="20"/>
                            <w:szCs w:val="20"/>
                            <w:lang w:val="tr-TR"/>
                          </w:rPr>
                        </w:pPr>
                      </w:p>
                      <w:p w:rsidR="00DD16A9" w:rsidRPr="00242283" w:rsidRDefault="00A17DDC" w:rsidP="00DD16A9">
                        <w:pPr>
                          <w:pStyle w:val="ListeParagraf"/>
                          <w:numPr>
                            <w:ilvl w:val="0"/>
                            <w:numId w:val="23"/>
                          </w:numPr>
                          <w:spacing w:before="60" w:after="60"/>
                          <w:ind w:left="241" w:right="-59" w:hanging="241"/>
                          <w:rPr>
                            <w:rFonts w:ascii="Verdana" w:hAnsi="Verdana" w:cs="Arial"/>
                            <w:sz w:val="20"/>
                            <w:szCs w:val="20"/>
                            <w:lang w:val="tr-TR"/>
                          </w:rPr>
                        </w:pPr>
                        <w:r>
                          <w:rPr>
                            <w:rFonts w:ascii="Verdana" w:hAnsi="Verdana"/>
                            <w:sz w:val="16"/>
                            <w:szCs w:val="16"/>
                            <w:lang w:val="tr-TR"/>
                          </w:rPr>
                          <w:t>Akran Değerlendirme</w:t>
                        </w:r>
                      </w:p>
                      <w:p w:rsidR="00242283" w:rsidRPr="00CA0D87" w:rsidRDefault="00242283" w:rsidP="00242283">
                        <w:pPr>
                          <w:pStyle w:val="ListeParagraf"/>
                          <w:spacing w:before="60" w:after="60"/>
                          <w:ind w:left="241" w:right="-59"/>
                          <w:rPr>
                            <w:rFonts w:ascii="Verdana" w:hAnsi="Verdana" w:cs="Arial"/>
                            <w:sz w:val="20"/>
                            <w:szCs w:val="20"/>
                            <w:lang w:val="tr-TR"/>
                          </w:rPr>
                        </w:pPr>
                      </w:p>
                      <w:p w:rsidR="00FA25BF" w:rsidRDefault="00242283" w:rsidP="004E0A63">
                        <w:pPr>
                          <w:pStyle w:val="ListeParagraf"/>
                          <w:numPr>
                            <w:ilvl w:val="0"/>
                            <w:numId w:val="23"/>
                          </w:numPr>
                          <w:spacing w:before="60" w:after="60"/>
                          <w:ind w:left="241" w:right="-59" w:hanging="241"/>
                          <w:rPr>
                            <w:rFonts w:ascii="Verdana" w:hAnsi="Verdana" w:cs="Arial"/>
                            <w:sz w:val="16"/>
                            <w:szCs w:val="16"/>
                            <w:lang w:val="tr-TR"/>
                          </w:rPr>
                        </w:pPr>
                        <w:r>
                          <w:rPr>
                            <w:rFonts w:ascii="Verdana" w:hAnsi="Verdana" w:cs="Arial"/>
                            <w:sz w:val="16"/>
                            <w:szCs w:val="16"/>
                            <w:lang w:val="tr-TR"/>
                          </w:rPr>
                          <w:t>“Kavramlar Bulmacası” Değerlendirme Tablosu</w:t>
                        </w:r>
                      </w:p>
                      <w:p w:rsidR="00242283" w:rsidRPr="00893C90" w:rsidRDefault="00242283" w:rsidP="0013519A">
                        <w:pPr>
                          <w:pStyle w:val="ListeParagraf"/>
                          <w:spacing w:before="60" w:after="60"/>
                          <w:ind w:left="241" w:right="-59"/>
                          <w:rPr>
                            <w:rFonts w:ascii="Verdana" w:hAnsi="Verdana" w:cs="Arial"/>
                            <w:sz w:val="16"/>
                            <w:szCs w:val="16"/>
                            <w:lang w:val="tr-TR"/>
                          </w:rPr>
                        </w:pPr>
                      </w:p>
                    </w:tc>
                    <w:tc>
                      <w:tcPr>
                        <w:tcW w:w="914" w:type="pct"/>
                        <w:tcBorders>
                          <w:top w:val="single" w:sz="4" w:space="0" w:color="auto"/>
                          <w:bottom w:val="nil"/>
                        </w:tcBorders>
                      </w:tcPr>
                      <w:p w:rsidR="008768DD" w:rsidRDefault="00A02F08" w:rsidP="00D643D3">
                        <w:pPr>
                          <w:pStyle w:val="ListeParagraf"/>
                          <w:numPr>
                            <w:ilvl w:val="0"/>
                            <w:numId w:val="23"/>
                          </w:numPr>
                          <w:spacing w:before="60" w:after="60"/>
                          <w:ind w:left="141" w:hanging="141"/>
                          <w:rPr>
                            <w:rFonts w:ascii="Verdana" w:hAnsi="Verdana" w:cs="Arial"/>
                            <w:sz w:val="16"/>
                            <w:szCs w:val="16"/>
                            <w:lang w:val="tr-TR"/>
                          </w:rPr>
                        </w:pPr>
                        <w:r w:rsidRPr="00A02F08">
                          <w:rPr>
                            <w:rFonts w:ascii="Verdana" w:hAnsi="Verdana" w:cs="Arial"/>
                            <w:sz w:val="16"/>
                            <w:szCs w:val="16"/>
                            <w:lang w:val="tr-TR"/>
                          </w:rPr>
                          <w:t>Akran Değerlendirme</w:t>
                        </w:r>
                      </w:p>
                      <w:p w:rsidR="00FA25BF" w:rsidRDefault="008768DD" w:rsidP="00D643D3">
                        <w:pPr>
                          <w:pStyle w:val="ListeParagraf"/>
                          <w:spacing w:before="60" w:after="60"/>
                          <w:ind w:left="141"/>
                          <w:rPr>
                            <w:rFonts w:ascii="Verdana" w:hAnsi="Verdana" w:cs="Arial"/>
                            <w:sz w:val="16"/>
                            <w:szCs w:val="16"/>
                            <w:lang w:val="tr-TR"/>
                          </w:rPr>
                        </w:pPr>
                        <w:r>
                          <w:rPr>
                            <w:rFonts w:ascii="Verdana" w:hAnsi="Verdana" w:cs="Arial"/>
                            <w:sz w:val="16"/>
                            <w:szCs w:val="16"/>
                            <w:lang w:val="tr-TR"/>
                          </w:rPr>
                          <w:t xml:space="preserve"> </w:t>
                        </w:r>
                      </w:p>
                      <w:p w:rsidR="00A02F08" w:rsidRPr="00A02F08" w:rsidRDefault="00A02F08" w:rsidP="00D643D3">
                        <w:pPr>
                          <w:pStyle w:val="ListeParagraf"/>
                          <w:numPr>
                            <w:ilvl w:val="0"/>
                            <w:numId w:val="23"/>
                          </w:numPr>
                          <w:spacing w:before="60" w:after="60"/>
                          <w:ind w:left="141" w:right="-108" w:hanging="141"/>
                          <w:rPr>
                            <w:rFonts w:ascii="Verdana" w:hAnsi="Verdana" w:cs="Arial"/>
                            <w:sz w:val="16"/>
                            <w:szCs w:val="16"/>
                            <w:lang w:val="tr-TR"/>
                          </w:rPr>
                        </w:pPr>
                        <w:r>
                          <w:rPr>
                            <w:rFonts w:ascii="Verdana" w:hAnsi="Verdana" w:cs="Arial"/>
                            <w:sz w:val="16"/>
                            <w:szCs w:val="16"/>
                            <w:lang w:val="tr-TR"/>
                          </w:rPr>
                          <w:t>“Değişim ve Gelişim” video Pro</w:t>
                        </w:r>
                        <w:r w:rsidR="00072640">
                          <w:rPr>
                            <w:rFonts w:ascii="Verdana" w:hAnsi="Verdana" w:cs="Arial"/>
                            <w:sz w:val="16"/>
                            <w:szCs w:val="16"/>
                            <w:lang w:val="tr-TR"/>
                          </w:rPr>
                          <w:t xml:space="preserve">jesi Değerlendirme </w:t>
                        </w:r>
                        <w:r w:rsidR="008768DD">
                          <w:rPr>
                            <w:rFonts w:ascii="Verdana" w:hAnsi="Verdana" w:cs="Arial"/>
                            <w:sz w:val="16"/>
                            <w:szCs w:val="16"/>
                            <w:lang w:val="tr-TR"/>
                          </w:rPr>
                          <w:t>Tablosu</w:t>
                        </w:r>
                      </w:p>
                    </w:tc>
                  </w:tr>
                  <w:tr w:rsidR="00D643D3" w:rsidRPr="004E7F8D" w:rsidTr="00740EBE">
                    <w:trPr>
                      <w:trHeight w:val="66"/>
                    </w:trPr>
                    <w:tc>
                      <w:tcPr>
                        <w:tcW w:w="806" w:type="pct"/>
                        <w:tcBorders>
                          <w:top w:val="nil"/>
                          <w:left w:val="nil"/>
                          <w:bottom w:val="nil"/>
                        </w:tcBorders>
                      </w:tcPr>
                      <w:p w:rsidR="00013521" w:rsidRDefault="00013521" w:rsidP="00D60765">
                        <w:pPr>
                          <w:spacing w:before="60" w:after="60"/>
                          <w:rPr>
                            <w:rFonts w:ascii="Verdana" w:hAnsi="Verdana"/>
                            <w:sz w:val="16"/>
                            <w:szCs w:val="16"/>
                            <w:lang w:val="tr-TR"/>
                          </w:rPr>
                        </w:pPr>
                      </w:p>
                      <w:p w:rsidR="00D60765" w:rsidRDefault="00D60765" w:rsidP="00D60765">
                        <w:pPr>
                          <w:spacing w:before="60" w:after="60"/>
                          <w:rPr>
                            <w:rFonts w:ascii="Verdana" w:hAnsi="Verdana" w:cs="Arial"/>
                            <w:sz w:val="18"/>
                            <w:szCs w:val="18"/>
                            <w:lang w:val="tr-TR"/>
                          </w:rPr>
                        </w:pPr>
                      </w:p>
                      <w:p w:rsidR="00013521" w:rsidRDefault="00013521" w:rsidP="00234654">
                        <w:pPr>
                          <w:spacing w:before="60" w:after="60"/>
                          <w:ind w:left="-72"/>
                          <w:rPr>
                            <w:rFonts w:ascii="Verdana" w:hAnsi="Verdana" w:cs="Arial"/>
                            <w:sz w:val="18"/>
                            <w:szCs w:val="18"/>
                            <w:lang w:val="tr-TR"/>
                          </w:rPr>
                        </w:pPr>
                      </w:p>
                      <w:p w:rsidR="00013521" w:rsidRDefault="00013521" w:rsidP="00234654">
                        <w:pPr>
                          <w:spacing w:before="60" w:after="60"/>
                          <w:ind w:left="-72"/>
                          <w:rPr>
                            <w:rFonts w:ascii="Verdana" w:hAnsi="Verdana" w:cs="Arial"/>
                            <w:sz w:val="18"/>
                            <w:szCs w:val="18"/>
                            <w:lang w:val="tr-TR"/>
                          </w:rPr>
                        </w:pPr>
                      </w:p>
                      <w:p w:rsidR="00013521" w:rsidRPr="00DD16A9" w:rsidRDefault="00013521" w:rsidP="00234654">
                        <w:pPr>
                          <w:spacing w:before="60" w:after="60"/>
                          <w:ind w:left="-72"/>
                          <w:rPr>
                            <w:rFonts w:ascii="Verdana" w:hAnsi="Verdana" w:cs="Arial"/>
                            <w:sz w:val="18"/>
                            <w:szCs w:val="18"/>
                            <w:lang w:val="tr-TR"/>
                          </w:rPr>
                        </w:pPr>
                      </w:p>
                    </w:tc>
                    <w:tc>
                      <w:tcPr>
                        <w:tcW w:w="790" w:type="pct"/>
                        <w:tcBorders>
                          <w:top w:val="nil"/>
                          <w:left w:val="nil"/>
                          <w:bottom w:val="nil"/>
                        </w:tcBorders>
                      </w:tcPr>
                      <w:p w:rsidR="00FA25BF" w:rsidRDefault="00FA25BF" w:rsidP="009646AE">
                        <w:pPr>
                          <w:pStyle w:val="ListeParagraf"/>
                          <w:spacing w:before="60" w:after="60"/>
                          <w:ind w:left="269" w:right="-109"/>
                          <w:rPr>
                            <w:rFonts w:ascii="Verdana" w:hAnsi="Verdana" w:cs="Arial"/>
                            <w:sz w:val="16"/>
                            <w:szCs w:val="18"/>
                            <w:lang w:val="tr-TR"/>
                          </w:rPr>
                        </w:pPr>
                      </w:p>
                      <w:p w:rsidR="00920C3A" w:rsidRDefault="00920C3A" w:rsidP="009646AE">
                        <w:pPr>
                          <w:pStyle w:val="ListeParagraf"/>
                          <w:spacing w:before="60" w:after="60"/>
                          <w:ind w:left="269" w:right="-109"/>
                          <w:rPr>
                            <w:rFonts w:ascii="Verdana" w:hAnsi="Verdana" w:cs="Arial"/>
                            <w:sz w:val="16"/>
                            <w:szCs w:val="18"/>
                            <w:lang w:val="tr-TR"/>
                          </w:rPr>
                        </w:pPr>
                      </w:p>
                      <w:p w:rsidR="00920C3A" w:rsidRDefault="00920C3A" w:rsidP="009646AE">
                        <w:pPr>
                          <w:pStyle w:val="ListeParagraf"/>
                          <w:spacing w:before="60" w:after="60"/>
                          <w:ind w:left="269" w:right="-109"/>
                          <w:rPr>
                            <w:rFonts w:ascii="Verdana" w:hAnsi="Verdana" w:cs="Arial"/>
                            <w:sz w:val="16"/>
                            <w:szCs w:val="18"/>
                            <w:lang w:val="tr-TR"/>
                          </w:rPr>
                        </w:pPr>
                      </w:p>
                      <w:p w:rsidR="00920C3A" w:rsidRDefault="00920C3A" w:rsidP="009646AE">
                        <w:pPr>
                          <w:pStyle w:val="ListeParagraf"/>
                          <w:spacing w:before="60" w:after="60"/>
                          <w:ind w:left="269" w:right="-109"/>
                          <w:rPr>
                            <w:rFonts w:ascii="Verdana" w:hAnsi="Verdana" w:cs="Arial"/>
                            <w:sz w:val="16"/>
                            <w:szCs w:val="18"/>
                            <w:lang w:val="tr-TR"/>
                          </w:rPr>
                        </w:pPr>
                      </w:p>
                      <w:p w:rsidR="00920C3A" w:rsidRPr="00DD16A9" w:rsidRDefault="00920C3A" w:rsidP="009646AE">
                        <w:pPr>
                          <w:pStyle w:val="ListeParagraf"/>
                          <w:spacing w:before="60" w:after="60"/>
                          <w:ind w:left="269" w:right="-109"/>
                          <w:rPr>
                            <w:rFonts w:ascii="Verdana" w:hAnsi="Verdana" w:cs="Arial"/>
                            <w:sz w:val="16"/>
                            <w:szCs w:val="18"/>
                            <w:lang w:val="tr-TR"/>
                          </w:rPr>
                        </w:pPr>
                      </w:p>
                    </w:tc>
                    <w:tc>
                      <w:tcPr>
                        <w:tcW w:w="861" w:type="pct"/>
                        <w:tcBorders>
                          <w:top w:val="nil"/>
                          <w:bottom w:val="nil"/>
                        </w:tcBorders>
                      </w:tcPr>
                      <w:p w:rsidR="00FA25BF" w:rsidRPr="00DD16A9" w:rsidRDefault="00FA25BF" w:rsidP="00C425DA">
                        <w:pPr>
                          <w:spacing w:before="60" w:after="60"/>
                          <w:rPr>
                            <w:rFonts w:ascii="Verdana" w:hAnsi="Verdana" w:cs="Arial"/>
                            <w:sz w:val="18"/>
                            <w:szCs w:val="18"/>
                            <w:lang w:val="tr-TR"/>
                          </w:rPr>
                        </w:pPr>
                      </w:p>
                    </w:tc>
                    <w:tc>
                      <w:tcPr>
                        <w:tcW w:w="802" w:type="pct"/>
                        <w:tcBorders>
                          <w:top w:val="nil"/>
                          <w:bottom w:val="nil"/>
                        </w:tcBorders>
                      </w:tcPr>
                      <w:p w:rsidR="00FA25BF" w:rsidRPr="00DD16A9" w:rsidRDefault="00FA25BF" w:rsidP="00A62348">
                        <w:pPr>
                          <w:spacing w:before="60" w:after="60"/>
                          <w:rPr>
                            <w:rFonts w:ascii="Verdana" w:hAnsi="Verdana" w:cs="Arial"/>
                            <w:sz w:val="18"/>
                            <w:szCs w:val="18"/>
                            <w:lang w:val="tr-TR"/>
                          </w:rPr>
                        </w:pPr>
                      </w:p>
                    </w:tc>
                    <w:tc>
                      <w:tcPr>
                        <w:tcW w:w="827" w:type="pct"/>
                        <w:tcBorders>
                          <w:top w:val="nil"/>
                          <w:bottom w:val="nil"/>
                          <w:right w:val="nil"/>
                        </w:tcBorders>
                      </w:tcPr>
                      <w:p w:rsidR="00FA25BF" w:rsidRPr="00DD16A9" w:rsidRDefault="00FA25BF">
                        <w:pPr>
                          <w:spacing w:before="60" w:after="60"/>
                          <w:ind w:left="-72"/>
                          <w:rPr>
                            <w:rFonts w:ascii="Verdana" w:hAnsi="Verdana" w:cs="Arial"/>
                            <w:sz w:val="18"/>
                            <w:szCs w:val="18"/>
                            <w:lang w:val="tr-TR"/>
                          </w:rPr>
                        </w:pPr>
                      </w:p>
                    </w:tc>
                    <w:tc>
                      <w:tcPr>
                        <w:tcW w:w="914" w:type="pct"/>
                        <w:tcBorders>
                          <w:top w:val="nil"/>
                          <w:bottom w:val="nil"/>
                          <w:right w:val="nil"/>
                        </w:tcBorders>
                      </w:tcPr>
                      <w:p w:rsidR="00FA25BF" w:rsidRPr="00DD16A9" w:rsidRDefault="00FA25BF">
                        <w:pPr>
                          <w:spacing w:before="60" w:after="60"/>
                          <w:ind w:left="-72"/>
                          <w:rPr>
                            <w:rFonts w:ascii="Verdana" w:hAnsi="Verdana" w:cs="Arial"/>
                            <w:sz w:val="18"/>
                            <w:szCs w:val="18"/>
                            <w:lang w:val="tr-TR"/>
                          </w:rPr>
                        </w:pPr>
                      </w:p>
                    </w:tc>
                  </w:tr>
                </w:tbl>
                <w:p w:rsidR="00FA25BF" w:rsidRPr="00C425DA" w:rsidRDefault="00FA25BF" w:rsidP="00C425DA">
                  <w:pPr>
                    <w:rPr>
                      <w:rFonts w:ascii="Verdana" w:hAnsi="Verdana" w:cs="Arial"/>
                      <w:sz w:val="20"/>
                      <w:szCs w:val="20"/>
                      <w:lang w:val="tr-TR"/>
                    </w:rPr>
                  </w:pPr>
                </w:p>
              </w:tc>
            </w:tr>
          </w:tbl>
          <w:p w:rsidR="00FA25BF" w:rsidRPr="004E7F8D" w:rsidRDefault="00FA25BF">
            <w:pPr>
              <w:rPr>
                <w:rFonts w:ascii="Verdana" w:hAnsi="Verdana" w:cs="Arial"/>
                <w:bCs/>
                <w:sz w:val="20"/>
                <w:szCs w:val="20"/>
                <w:lang w:val="tr-TR"/>
              </w:rPr>
            </w:pPr>
          </w:p>
        </w:tc>
      </w:tr>
      <w:tr w:rsidR="00FA25BF" w:rsidRPr="004E7F8D" w:rsidTr="00686D14">
        <w:tc>
          <w:tcPr>
            <w:tcW w:w="10490" w:type="dxa"/>
            <w:tcBorders>
              <w:top w:val="single" w:sz="4" w:space="0" w:color="auto"/>
              <w:left w:val="single" w:sz="2" w:space="0" w:color="auto"/>
              <w:bottom w:val="single" w:sz="4" w:space="0" w:color="auto"/>
              <w:right w:val="single" w:sz="2" w:space="0" w:color="auto"/>
            </w:tcBorders>
            <w:shd w:val="clear" w:color="auto" w:fill="E0E0E0"/>
            <w:vAlign w:val="center"/>
          </w:tcPr>
          <w:p w:rsidR="00FA25BF" w:rsidRPr="004E7F8D" w:rsidRDefault="00FA25BF">
            <w:pPr>
              <w:spacing w:before="60" w:after="60"/>
              <w:rPr>
                <w:rFonts w:ascii="Verdana" w:hAnsi="Verdana" w:cs="Arial"/>
                <w:i/>
                <w:sz w:val="20"/>
                <w:lang w:val="tr-TR"/>
              </w:rPr>
            </w:pPr>
            <w:r w:rsidRPr="004E7F8D">
              <w:rPr>
                <w:rFonts w:ascii="Verdana" w:hAnsi="Verdana" w:cs="Arial"/>
                <w:b/>
                <w:bCs/>
                <w:sz w:val="20"/>
                <w:lang w:val="tr-TR"/>
              </w:rPr>
              <w:lastRenderedPageBreak/>
              <w:t>Değerlendirme Özeti</w:t>
            </w:r>
          </w:p>
        </w:tc>
      </w:tr>
      <w:tr w:rsidR="00FA25BF" w:rsidRPr="004E7F8D" w:rsidTr="00686D14">
        <w:tc>
          <w:tcPr>
            <w:tcW w:w="10490" w:type="dxa"/>
            <w:tcBorders>
              <w:top w:val="single" w:sz="4" w:space="0" w:color="auto"/>
              <w:left w:val="single" w:sz="2" w:space="0" w:color="auto"/>
              <w:bottom w:val="single" w:sz="4" w:space="0" w:color="auto"/>
              <w:right w:val="single" w:sz="2" w:space="0" w:color="auto"/>
            </w:tcBorders>
            <w:shd w:val="clear" w:color="auto" w:fill="FFFFFF"/>
            <w:vAlign w:val="center"/>
          </w:tcPr>
          <w:p w:rsidR="0082768D" w:rsidRDefault="0082768D" w:rsidP="0082768D">
            <w:pPr>
              <w:spacing w:before="60" w:after="60"/>
              <w:ind w:right="-34"/>
              <w:jc w:val="both"/>
              <w:rPr>
                <w:rFonts w:ascii="Verdana" w:hAnsi="Verdana"/>
                <w:sz w:val="18"/>
                <w:szCs w:val="18"/>
                <w:lang w:val="tr-TR"/>
              </w:rPr>
            </w:pPr>
            <w:r>
              <w:rPr>
                <w:rFonts w:ascii="Verdana" w:hAnsi="Verdana"/>
                <w:sz w:val="18"/>
                <w:szCs w:val="18"/>
                <w:lang w:val="tr-TR"/>
              </w:rPr>
              <w:t xml:space="preserve">    “</w:t>
            </w:r>
            <w:r w:rsidRPr="0082768D">
              <w:rPr>
                <w:rFonts w:ascii="Verdana" w:hAnsi="Verdana"/>
                <w:sz w:val="18"/>
                <w:szCs w:val="18"/>
                <w:lang w:val="tr-TR"/>
              </w:rPr>
              <w:t xml:space="preserve">Soru sorma, Kavram Bulmacası, Değerlendirme Tablosu, </w:t>
            </w:r>
            <w:r>
              <w:rPr>
                <w:rFonts w:ascii="Verdana" w:hAnsi="Verdana"/>
                <w:sz w:val="18"/>
                <w:szCs w:val="18"/>
                <w:lang w:val="tr-TR"/>
              </w:rPr>
              <w:t xml:space="preserve">Akran Değerlendirme, </w:t>
            </w:r>
            <w:r w:rsidRPr="0082768D">
              <w:rPr>
                <w:rFonts w:ascii="Verdana" w:hAnsi="Verdana"/>
                <w:sz w:val="18"/>
                <w:szCs w:val="18"/>
                <w:lang w:val="tr-TR"/>
              </w:rPr>
              <w:t>Günlük</w:t>
            </w:r>
            <w:r>
              <w:rPr>
                <w:rFonts w:ascii="Verdana" w:hAnsi="Verdana"/>
                <w:sz w:val="18"/>
                <w:szCs w:val="18"/>
                <w:lang w:val="tr-TR"/>
              </w:rPr>
              <w:t xml:space="preserve">” </w:t>
            </w:r>
            <w:r w:rsidRPr="0082768D">
              <w:rPr>
                <w:rFonts w:ascii="Verdana" w:hAnsi="Verdana"/>
                <w:sz w:val="18"/>
                <w:szCs w:val="18"/>
                <w:lang w:val="tr-TR"/>
              </w:rPr>
              <w:t xml:space="preserve"> ünite süresince öğrenci düşünmesini desteklemek ve öğrenci yansıtmasına olanak sağlamak için kullanılmıştır.</w:t>
            </w:r>
            <w:r>
              <w:rPr>
                <w:rFonts w:ascii="Verdana" w:hAnsi="Verdana"/>
                <w:sz w:val="18"/>
                <w:szCs w:val="18"/>
                <w:lang w:val="tr-TR"/>
              </w:rPr>
              <w:t xml:space="preserve"> Akran geri bildirimi,  öğrencilerin çalışmalarını değerlendirirken, akranlarıyla farklı yada benzer yanları yakalamakta yardımcı olur. Diğerlerinin sorun çözme yaklaşımlarını karşılaştırırlar. Öğretmen öğretimsel kararlar vermek için bunlardan yararlanır. “Değişim ve Gelişim” adlı proje çalışması öğrencilerin üst düzey düşünce becerilerin ölçmek ve değerlendirmek amaçlı kullanır.</w:t>
            </w:r>
          </w:p>
          <w:p w:rsidR="007D45F3" w:rsidRDefault="0082768D" w:rsidP="0082768D">
            <w:pPr>
              <w:spacing w:before="60" w:after="60"/>
              <w:ind w:right="-34"/>
              <w:jc w:val="both"/>
              <w:rPr>
                <w:rFonts w:ascii="Verdana" w:hAnsi="Verdana"/>
                <w:sz w:val="18"/>
                <w:szCs w:val="18"/>
                <w:lang w:val="tr-TR"/>
              </w:rPr>
            </w:pPr>
            <w:r>
              <w:rPr>
                <w:rFonts w:ascii="Verdana" w:hAnsi="Verdana"/>
                <w:sz w:val="18"/>
                <w:szCs w:val="18"/>
                <w:lang w:val="tr-TR"/>
              </w:rPr>
              <w:t xml:space="preserve">    21. yüzyıl becerileri, değerlendirme ölçekleri, </w:t>
            </w:r>
            <w:r w:rsidR="007D45F3">
              <w:rPr>
                <w:rFonts w:ascii="Verdana" w:hAnsi="Verdana"/>
                <w:sz w:val="18"/>
                <w:szCs w:val="18"/>
                <w:lang w:val="tr-TR"/>
              </w:rPr>
              <w:t>denetleme listeleriyle</w:t>
            </w:r>
            <w:r>
              <w:rPr>
                <w:rFonts w:ascii="Verdana" w:hAnsi="Verdana"/>
                <w:sz w:val="18"/>
                <w:szCs w:val="18"/>
                <w:lang w:val="tr-TR"/>
              </w:rPr>
              <w:t xml:space="preserve"> ve öğretmen gözlemleriyle belirlenir. </w:t>
            </w:r>
          </w:p>
          <w:p w:rsidR="0082768D" w:rsidRDefault="007D45F3" w:rsidP="0082768D">
            <w:pPr>
              <w:spacing w:before="60" w:after="60"/>
              <w:ind w:right="-34"/>
              <w:jc w:val="both"/>
              <w:rPr>
                <w:rFonts w:ascii="Verdana" w:hAnsi="Verdana"/>
                <w:sz w:val="18"/>
                <w:szCs w:val="18"/>
                <w:lang w:val="tr-TR"/>
              </w:rPr>
            </w:pPr>
            <w:r>
              <w:rPr>
                <w:rFonts w:ascii="Verdana" w:hAnsi="Verdana"/>
                <w:sz w:val="18"/>
                <w:szCs w:val="18"/>
                <w:lang w:val="tr-TR"/>
              </w:rPr>
              <w:t>Öğrencilerin temel soruya verdikleri yanıt, onların ünitenin kapsamlı konusuna nasıl bağlandıklarını göstermektedir.</w:t>
            </w:r>
            <w:r w:rsidR="0082768D">
              <w:rPr>
                <w:rFonts w:ascii="Verdana" w:hAnsi="Verdana"/>
                <w:sz w:val="18"/>
                <w:szCs w:val="18"/>
                <w:lang w:val="tr-TR"/>
              </w:rPr>
              <w:t xml:space="preserve">   </w:t>
            </w:r>
          </w:p>
          <w:p w:rsidR="0082768D" w:rsidRDefault="007D45F3" w:rsidP="0082768D">
            <w:pPr>
              <w:spacing w:before="60" w:after="60"/>
              <w:ind w:right="-34"/>
              <w:jc w:val="both"/>
              <w:rPr>
                <w:rFonts w:ascii="Verdana" w:hAnsi="Verdana"/>
                <w:sz w:val="18"/>
                <w:szCs w:val="18"/>
                <w:lang w:val="tr-TR"/>
              </w:rPr>
            </w:pPr>
            <w:r>
              <w:rPr>
                <w:rFonts w:ascii="Verdana" w:hAnsi="Verdana"/>
                <w:sz w:val="18"/>
                <w:szCs w:val="18"/>
                <w:lang w:val="tr-TR"/>
              </w:rPr>
              <w:t xml:space="preserve">   Proje değerlendirme ölçekleri, öğrencilerin ünite kazanımlarını ölçmek için kullanılır.</w:t>
            </w:r>
          </w:p>
          <w:p w:rsidR="00DA0353" w:rsidRPr="004118A5" w:rsidRDefault="00DA0353">
            <w:pPr>
              <w:spacing w:before="60" w:after="60"/>
              <w:ind w:right="-34"/>
              <w:rPr>
                <w:rFonts w:ascii="Verdana" w:hAnsi="Verdana" w:cs="Arial"/>
                <w:sz w:val="18"/>
                <w:szCs w:val="18"/>
                <w:lang w:val="tr-TR"/>
              </w:rPr>
            </w:pPr>
          </w:p>
        </w:tc>
      </w:tr>
      <w:tr w:rsidR="00FA25BF" w:rsidRPr="004E7F8D" w:rsidTr="00686D14">
        <w:tc>
          <w:tcPr>
            <w:tcW w:w="10490" w:type="dxa"/>
            <w:tcBorders>
              <w:top w:val="single" w:sz="2" w:space="0" w:color="auto"/>
              <w:left w:val="single" w:sz="2" w:space="0" w:color="auto"/>
              <w:bottom w:val="single" w:sz="4" w:space="0" w:color="auto"/>
              <w:right w:val="single" w:sz="2" w:space="0" w:color="auto"/>
            </w:tcBorders>
            <w:shd w:val="clear" w:color="auto" w:fill="000000"/>
            <w:vAlign w:val="center"/>
          </w:tcPr>
          <w:p w:rsidR="00FA25BF" w:rsidRPr="004E7F8D" w:rsidRDefault="00FA25BF">
            <w:pPr>
              <w:rPr>
                <w:rFonts w:ascii="Verdana" w:hAnsi="Verdana" w:cs="Arial"/>
                <w:b/>
                <w:bCs/>
                <w:sz w:val="18"/>
                <w:szCs w:val="18"/>
                <w:lang w:val="tr-TR"/>
              </w:rPr>
            </w:pPr>
            <w:r w:rsidRPr="004E7F8D">
              <w:rPr>
                <w:rFonts w:ascii="Verdana" w:hAnsi="Verdana" w:cs="Arial"/>
                <w:b/>
                <w:bCs/>
                <w:sz w:val="18"/>
                <w:szCs w:val="18"/>
                <w:lang w:val="tr-TR"/>
              </w:rPr>
              <w:t>Ünite Ayrıtnıları</w:t>
            </w:r>
          </w:p>
        </w:tc>
      </w:tr>
      <w:tr w:rsidR="00FA25BF" w:rsidRPr="004E7F8D" w:rsidTr="00686D14">
        <w:tc>
          <w:tcPr>
            <w:tcW w:w="10490" w:type="dxa"/>
            <w:tcBorders>
              <w:top w:val="single" w:sz="2" w:space="0" w:color="auto"/>
              <w:left w:val="single" w:sz="2" w:space="0" w:color="auto"/>
              <w:bottom w:val="nil"/>
              <w:right w:val="single" w:sz="2" w:space="0" w:color="auto"/>
            </w:tcBorders>
            <w:shd w:val="clear" w:color="auto" w:fill="E0E0E0"/>
            <w:vAlign w:val="center"/>
          </w:tcPr>
          <w:p w:rsidR="00FA25BF" w:rsidRPr="004E7F8D" w:rsidRDefault="00FA25BF">
            <w:pPr>
              <w:rPr>
                <w:rFonts w:ascii="Verdana" w:hAnsi="Verdana" w:cs="Arial"/>
                <w:b/>
                <w:bCs/>
                <w:sz w:val="18"/>
                <w:szCs w:val="18"/>
                <w:lang w:val="tr-TR" w:bidi="he-IL"/>
              </w:rPr>
            </w:pPr>
            <w:r w:rsidRPr="004E7F8D">
              <w:rPr>
                <w:rFonts w:ascii="Verdana" w:hAnsi="Verdana" w:cs="Arial"/>
                <w:b/>
                <w:bCs/>
                <w:sz w:val="18"/>
                <w:szCs w:val="18"/>
                <w:lang w:val="tr-TR"/>
              </w:rPr>
              <w:t>Önkoşul Becerileri</w:t>
            </w:r>
          </w:p>
        </w:tc>
      </w:tr>
      <w:tr w:rsidR="00FA25BF" w:rsidRPr="004E7F8D" w:rsidTr="00686D14">
        <w:tc>
          <w:tcPr>
            <w:tcW w:w="10490" w:type="dxa"/>
            <w:tcBorders>
              <w:top w:val="nil"/>
              <w:left w:val="single" w:sz="2" w:space="0" w:color="auto"/>
              <w:bottom w:val="single" w:sz="4" w:space="0" w:color="auto"/>
              <w:right w:val="single" w:sz="2" w:space="0" w:color="auto"/>
            </w:tcBorders>
            <w:vAlign w:val="center"/>
          </w:tcPr>
          <w:p w:rsidR="00B56851" w:rsidRPr="00B56851" w:rsidRDefault="008B616F" w:rsidP="00B56851">
            <w:pPr>
              <w:numPr>
                <w:ilvl w:val="0"/>
                <w:numId w:val="34"/>
              </w:numPr>
              <w:spacing w:before="100" w:beforeAutospacing="1" w:after="100" w:afterAutospacing="1"/>
              <w:rPr>
                <w:rFonts w:ascii="Verdana" w:hAnsi="Verdana"/>
                <w:sz w:val="18"/>
                <w:szCs w:val="18"/>
                <w:lang w:val="tr-TR" w:eastAsia="tr-TR"/>
              </w:rPr>
            </w:pPr>
            <w:r w:rsidRPr="00B56851">
              <w:rPr>
                <w:rFonts w:ascii="Verdana" w:hAnsi="Verdana"/>
                <w:sz w:val="18"/>
                <w:szCs w:val="18"/>
                <w:lang w:val="tr-TR" w:eastAsia="tr-TR"/>
              </w:rPr>
              <w:t>Temel klavye</w:t>
            </w:r>
            <w:r w:rsidR="00B56851" w:rsidRPr="00B56851">
              <w:rPr>
                <w:rFonts w:ascii="Verdana" w:hAnsi="Verdana"/>
                <w:sz w:val="18"/>
                <w:szCs w:val="18"/>
                <w:lang w:val="tr-TR" w:eastAsia="tr-TR"/>
              </w:rPr>
              <w:t xml:space="preserve"> kullanımı.</w:t>
            </w:r>
          </w:p>
          <w:p w:rsidR="00B56851" w:rsidRPr="00B56851" w:rsidRDefault="00B56851" w:rsidP="00B56851">
            <w:pPr>
              <w:numPr>
                <w:ilvl w:val="0"/>
                <w:numId w:val="34"/>
              </w:numPr>
              <w:spacing w:before="100" w:beforeAutospacing="1" w:after="100" w:afterAutospacing="1"/>
              <w:rPr>
                <w:rFonts w:ascii="Verdana" w:hAnsi="Verdana"/>
                <w:sz w:val="18"/>
                <w:szCs w:val="18"/>
                <w:lang w:val="tr-TR" w:eastAsia="tr-TR"/>
              </w:rPr>
            </w:pPr>
            <w:r w:rsidRPr="00B56851">
              <w:rPr>
                <w:rFonts w:ascii="Verdana" w:hAnsi="Verdana"/>
                <w:sz w:val="18"/>
                <w:szCs w:val="18"/>
                <w:lang w:val="tr-TR" w:eastAsia="tr-TR"/>
              </w:rPr>
              <w:t>Bilgisayar navigasyon becerileri (dokümanları açma ve kaydetme, İndirme, yükleme, programları başlatma, araştırmaları belgeleme ve İnternette bilgi bulma )</w:t>
            </w:r>
          </w:p>
          <w:p w:rsidR="00B56851" w:rsidRPr="00B56851" w:rsidRDefault="00B56851" w:rsidP="00B56851">
            <w:pPr>
              <w:numPr>
                <w:ilvl w:val="0"/>
                <w:numId w:val="34"/>
              </w:numPr>
              <w:spacing w:before="100" w:beforeAutospacing="1" w:after="100" w:afterAutospacing="1"/>
              <w:rPr>
                <w:rFonts w:ascii="Verdana" w:hAnsi="Verdana"/>
                <w:sz w:val="18"/>
                <w:szCs w:val="18"/>
                <w:lang w:val="tr-TR" w:eastAsia="tr-TR"/>
              </w:rPr>
            </w:pPr>
            <w:r w:rsidRPr="00B56851">
              <w:rPr>
                <w:rFonts w:ascii="Verdana" w:hAnsi="Verdana"/>
                <w:sz w:val="18"/>
                <w:szCs w:val="18"/>
                <w:lang w:val="tr-TR"/>
              </w:rPr>
              <w:t>Microsoft Office Word ve Powerpoint kullanımı, e-posta alıp gönderme.</w:t>
            </w:r>
          </w:p>
          <w:p w:rsidR="00B56851" w:rsidRPr="00B56851" w:rsidRDefault="00B56851" w:rsidP="00B56851">
            <w:pPr>
              <w:numPr>
                <w:ilvl w:val="0"/>
                <w:numId w:val="34"/>
              </w:numPr>
              <w:spacing w:before="100" w:beforeAutospacing="1" w:after="100" w:afterAutospacing="1"/>
              <w:rPr>
                <w:rFonts w:ascii="Verdana" w:hAnsi="Verdana"/>
                <w:sz w:val="18"/>
                <w:szCs w:val="18"/>
                <w:lang w:val="tr-TR" w:eastAsia="tr-TR"/>
              </w:rPr>
            </w:pPr>
            <w:r w:rsidRPr="00B56851">
              <w:rPr>
                <w:rFonts w:ascii="Verdana" w:hAnsi="Verdana"/>
                <w:sz w:val="18"/>
                <w:szCs w:val="18"/>
                <w:lang w:val="tr-TR" w:eastAsia="tr-TR"/>
              </w:rPr>
              <w:t xml:space="preserve">Wiki ya da blog oluşturmaya yönelik biraz deneyim. </w:t>
            </w:r>
          </w:p>
          <w:p w:rsidR="00B56851" w:rsidRPr="00B56851" w:rsidRDefault="00B56851" w:rsidP="00B56851">
            <w:pPr>
              <w:numPr>
                <w:ilvl w:val="0"/>
                <w:numId w:val="34"/>
              </w:numPr>
              <w:spacing w:before="100" w:beforeAutospacing="1" w:after="100" w:afterAutospacing="1"/>
              <w:rPr>
                <w:rFonts w:ascii="Verdana" w:hAnsi="Verdana"/>
                <w:sz w:val="18"/>
                <w:szCs w:val="18"/>
                <w:lang w:eastAsia="tr-TR"/>
              </w:rPr>
            </w:pPr>
            <w:r w:rsidRPr="00B56851">
              <w:rPr>
                <w:rFonts w:ascii="Verdana" w:hAnsi="Verdana"/>
                <w:sz w:val="18"/>
                <w:szCs w:val="18"/>
                <w:lang w:val="tr-TR" w:eastAsia="tr-TR"/>
              </w:rPr>
              <w:t>Web 2.0 uygulamalarına yönelik biraz deneyim</w:t>
            </w:r>
            <w:r w:rsidRPr="00B56851">
              <w:rPr>
                <w:rFonts w:ascii="Verdana" w:hAnsi="Verdana"/>
                <w:sz w:val="18"/>
                <w:szCs w:val="18"/>
                <w:lang w:eastAsia="tr-TR"/>
              </w:rPr>
              <w:t>.</w:t>
            </w:r>
          </w:p>
          <w:p w:rsidR="00FA25BF" w:rsidRPr="004E7F8D" w:rsidRDefault="00FA25BF" w:rsidP="00B56851">
            <w:pPr>
              <w:spacing w:before="60" w:after="60"/>
              <w:rPr>
                <w:rFonts w:ascii="Verdana" w:hAnsi="Verdana" w:cs="Arial"/>
                <w:i/>
                <w:sz w:val="18"/>
                <w:szCs w:val="18"/>
                <w:lang w:val="tr-TR"/>
              </w:rPr>
            </w:pPr>
          </w:p>
        </w:tc>
      </w:tr>
      <w:tr w:rsidR="00FA25BF" w:rsidRPr="004E7F8D" w:rsidTr="00B403E6">
        <w:trPr>
          <w:trHeight w:val="747"/>
        </w:trPr>
        <w:tc>
          <w:tcPr>
            <w:tcW w:w="10490" w:type="dxa"/>
            <w:tcBorders>
              <w:top w:val="single" w:sz="4" w:space="0" w:color="auto"/>
              <w:left w:val="single" w:sz="2" w:space="0" w:color="auto"/>
              <w:bottom w:val="nil"/>
              <w:right w:val="single" w:sz="2" w:space="0" w:color="auto"/>
            </w:tcBorders>
            <w:shd w:val="clear" w:color="auto" w:fill="E0E0E0"/>
            <w:vAlign w:val="center"/>
          </w:tcPr>
          <w:p w:rsidR="001B69C0" w:rsidRDefault="00FA25BF">
            <w:pPr>
              <w:rPr>
                <w:rFonts w:ascii="Verdana" w:hAnsi="Verdana" w:cs="Arial"/>
                <w:b/>
                <w:sz w:val="18"/>
                <w:szCs w:val="18"/>
                <w:lang w:val="tr-TR" w:bidi="he-IL"/>
              </w:rPr>
            </w:pPr>
            <w:r w:rsidRPr="004E7F8D">
              <w:rPr>
                <w:rFonts w:ascii="Verdana" w:hAnsi="Verdana" w:cs="Arial"/>
                <w:b/>
                <w:bCs/>
                <w:sz w:val="18"/>
                <w:szCs w:val="18"/>
                <w:lang w:val="tr-TR"/>
              </w:rPr>
              <w:t>Öğretim (Öğrenme ve Öğretme) Süreçleri</w:t>
            </w:r>
          </w:p>
          <w:p w:rsidR="009F4B0B" w:rsidRDefault="009F4B0B" w:rsidP="001B69C0">
            <w:pPr>
              <w:rPr>
                <w:rFonts w:ascii="Verdana" w:hAnsi="Verdana" w:cs="Arial"/>
                <w:sz w:val="18"/>
                <w:szCs w:val="18"/>
                <w:lang w:val="tr-TR" w:bidi="he-IL"/>
              </w:rPr>
            </w:pPr>
          </w:p>
          <w:p w:rsidR="009F4B0B" w:rsidRPr="009F4B0B" w:rsidRDefault="009F4B0B" w:rsidP="009F4B0B">
            <w:pPr>
              <w:rPr>
                <w:rFonts w:ascii="Verdana" w:hAnsi="Verdana" w:cs="Arial"/>
                <w:sz w:val="18"/>
                <w:szCs w:val="18"/>
                <w:lang w:val="tr-TR" w:bidi="he-IL"/>
              </w:rPr>
            </w:pPr>
          </w:p>
          <w:p w:rsidR="009F4B0B" w:rsidRPr="009F4B0B" w:rsidRDefault="009F4B0B" w:rsidP="009F4B0B">
            <w:pPr>
              <w:rPr>
                <w:rFonts w:ascii="Verdana" w:hAnsi="Verdana" w:cs="Arial"/>
                <w:sz w:val="18"/>
                <w:szCs w:val="18"/>
                <w:lang w:val="tr-TR" w:bidi="he-IL"/>
              </w:rPr>
            </w:pPr>
          </w:p>
          <w:p w:rsidR="009F4B0B" w:rsidRPr="009F4B0B" w:rsidRDefault="009F4B0B" w:rsidP="009F4B0B">
            <w:pPr>
              <w:rPr>
                <w:rFonts w:ascii="Verdana" w:hAnsi="Verdana" w:cs="Arial"/>
                <w:sz w:val="18"/>
                <w:szCs w:val="18"/>
                <w:lang w:val="tr-TR" w:bidi="he-IL"/>
              </w:rPr>
            </w:pPr>
          </w:p>
          <w:p w:rsidR="00FA25BF" w:rsidRPr="009F4B0B" w:rsidRDefault="00FA25BF" w:rsidP="009F4B0B">
            <w:pPr>
              <w:rPr>
                <w:rFonts w:ascii="Verdana" w:hAnsi="Verdana" w:cs="Arial"/>
                <w:sz w:val="18"/>
                <w:szCs w:val="18"/>
                <w:lang w:val="tr-TR" w:bidi="he-IL"/>
              </w:rPr>
            </w:pPr>
          </w:p>
        </w:tc>
      </w:tr>
    </w:tbl>
    <w:p w:rsidR="00920C3A" w:rsidRDefault="00920C3A" w:rsidP="00920C3A">
      <w:pPr>
        <w:tabs>
          <w:tab w:val="left" w:pos="6636"/>
        </w:tabs>
        <w:outlineLvl w:val="0"/>
        <w:rPr>
          <w:rFonts w:ascii="Verdana" w:hAnsi="Verdana"/>
          <w:b/>
          <w:sz w:val="18"/>
          <w:szCs w:val="18"/>
          <w:lang w:val="tr-TR"/>
        </w:rPr>
      </w:pPr>
      <w:r w:rsidRPr="00B403E6">
        <w:rPr>
          <w:rFonts w:ascii="Verdana" w:hAnsi="Verdana"/>
          <w:b/>
          <w:sz w:val="18"/>
          <w:szCs w:val="18"/>
          <w:lang w:val="tr-TR"/>
        </w:rPr>
        <w:t>İKİ HAFTA ÖNCE</w:t>
      </w:r>
    </w:p>
    <w:p w:rsidR="00B403E6" w:rsidRPr="00B403E6" w:rsidRDefault="00B403E6" w:rsidP="00920C3A">
      <w:pPr>
        <w:tabs>
          <w:tab w:val="left" w:pos="6636"/>
        </w:tabs>
        <w:outlineLvl w:val="0"/>
        <w:rPr>
          <w:rFonts w:ascii="Verdana" w:hAnsi="Verdana"/>
          <w:b/>
          <w:sz w:val="18"/>
          <w:szCs w:val="18"/>
          <w:lang w:val="tr-TR"/>
        </w:rPr>
      </w:pPr>
    </w:p>
    <w:p w:rsidR="00920C3A" w:rsidRPr="00920C3A" w:rsidRDefault="00920C3A" w:rsidP="00920C3A">
      <w:pPr>
        <w:tabs>
          <w:tab w:val="left" w:pos="6636"/>
        </w:tabs>
        <w:jc w:val="both"/>
        <w:outlineLvl w:val="0"/>
        <w:rPr>
          <w:rFonts w:ascii="Verdana" w:hAnsi="Verdana"/>
          <w:sz w:val="18"/>
          <w:szCs w:val="18"/>
          <w:lang w:val="tr-TR"/>
        </w:rPr>
      </w:pPr>
      <w:r w:rsidRPr="00920C3A">
        <w:rPr>
          <w:rFonts w:ascii="Verdana" w:hAnsi="Verdana"/>
          <w:sz w:val="18"/>
          <w:szCs w:val="18"/>
          <w:lang w:val="tr-TR"/>
        </w:rPr>
        <w:t xml:space="preserve"> </w:t>
      </w:r>
      <w:r w:rsidR="00612335">
        <w:rPr>
          <w:rFonts w:ascii="Verdana" w:hAnsi="Verdana"/>
          <w:sz w:val="18"/>
          <w:szCs w:val="18"/>
          <w:lang w:val="tr-TR"/>
        </w:rPr>
        <w:t xml:space="preserve">     </w:t>
      </w:r>
      <w:r w:rsidRPr="00920C3A">
        <w:rPr>
          <w:rFonts w:ascii="Verdana" w:hAnsi="Verdana"/>
          <w:sz w:val="18"/>
          <w:szCs w:val="18"/>
          <w:lang w:val="tr-TR"/>
        </w:rPr>
        <w:t>Proje süresince yapılacak olan işlemleri yürütmek üzere</w:t>
      </w:r>
      <w:r w:rsidR="006927FD">
        <w:rPr>
          <w:rFonts w:ascii="Verdana" w:hAnsi="Verdana"/>
          <w:sz w:val="18"/>
          <w:szCs w:val="18"/>
          <w:lang w:val="tr-TR"/>
        </w:rPr>
        <w:t xml:space="preserve"> öğretmen tarafından bir </w:t>
      </w:r>
      <w:hyperlink r:id="rId9" w:history="1">
        <w:r w:rsidR="006927FD" w:rsidRPr="001B19D1">
          <w:rPr>
            <w:rStyle w:val="Kpr"/>
            <w:rFonts w:ascii="Verdana" w:hAnsi="Verdana"/>
            <w:sz w:val="18"/>
            <w:szCs w:val="18"/>
            <w:lang w:val="tr-TR"/>
          </w:rPr>
          <w:t>sınıf w</w:t>
        </w:r>
        <w:r w:rsidRPr="001B19D1">
          <w:rPr>
            <w:rStyle w:val="Kpr"/>
            <w:rFonts w:ascii="Verdana" w:hAnsi="Verdana"/>
            <w:sz w:val="18"/>
            <w:szCs w:val="18"/>
            <w:lang w:val="tr-TR"/>
          </w:rPr>
          <w:t>ikisi</w:t>
        </w:r>
      </w:hyperlink>
      <w:r w:rsidRPr="00920C3A">
        <w:rPr>
          <w:rFonts w:ascii="Verdana" w:hAnsi="Verdana"/>
          <w:sz w:val="18"/>
          <w:szCs w:val="18"/>
          <w:lang w:val="tr-TR"/>
        </w:rPr>
        <w:t xml:space="preserve"> hazırlanmıştır. Tüm proje çalışmalarıyla ilgili tanım, yönerge ve kısıtlamalar, proje hikayelendirmeleri, hikaye panoları, denetleme listeleri ve değerlendirme ölçekleri </w:t>
      </w:r>
      <w:hyperlink r:id="rId10" w:history="1">
        <w:r w:rsidRPr="001941B6">
          <w:rPr>
            <w:rStyle w:val="Kpr"/>
            <w:rFonts w:ascii="Verdana" w:hAnsi="Verdana"/>
            <w:color w:val="4F81BD" w:themeColor="accent1"/>
            <w:sz w:val="18"/>
            <w:szCs w:val="18"/>
            <w:lang w:val="tr-TR"/>
          </w:rPr>
          <w:t>sınıf wikisinde çalışma takvimiyle</w:t>
        </w:r>
      </w:hyperlink>
      <w:r w:rsidRPr="00920C3A">
        <w:rPr>
          <w:rFonts w:ascii="Verdana" w:hAnsi="Verdana"/>
          <w:sz w:val="18"/>
          <w:szCs w:val="18"/>
          <w:lang w:val="tr-TR"/>
        </w:rPr>
        <w:t xml:space="preserve"> bütünleşik hazırlanmıştır. </w:t>
      </w:r>
      <w:hyperlink r:id="rId11" w:history="1">
        <w:r w:rsidRPr="001B19D1">
          <w:rPr>
            <w:rStyle w:val="Kpr"/>
            <w:rFonts w:ascii="Verdana" w:hAnsi="Verdana"/>
            <w:sz w:val="18"/>
            <w:szCs w:val="18"/>
            <w:highlight w:val="lightGray"/>
            <w:lang w:val="tr-TR"/>
          </w:rPr>
          <w:t>Crossword Forge</w:t>
        </w:r>
      </w:hyperlink>
      <w:r w:rsidRPr="00920C3A">
        <w:rPr>
          <w:rFonts w:ascii="Verdana" w:hAnsi="Verdana"/>
          <w:sz w:val="18"/>
          <w:szCs w:val="18"/>
          <w:lang w:val="tr-TR"/>
        </w:rPr>
        <w:t xml:space="preserve"> adlı bulmaca hazırlama uygulamasını her takım için oluşturmuş ve sınıf wiki sayfası tamamlanmıştır. Öğretmenlere çalışmaları gözlemlemeleri için sınıf wiki adresi verilir. Bireysel farklılıkları belirleme anketi doldurulur. Veli izin belgeleri dağıtılır. Bilgisayar laboratuarı hazırlanır.</w:t>
      </w:r>
    </w:p>
    <w:p w:rsidR="00920C3A" w:rsidRPr="00920C3A" w:rsidRDefault="00920C3A" w:rsidP="00920C3A">
      <w:pPr>
        <w:tabs>
          <w:tab w:val="left" w:pos="6636"/>
        </w:tabs>
        <w:jc w:val="both"/>
        <w:outlineLvl w:val="0"/>
        <w:rPr>
          <w:rFonts w:ascii="Verdana" w:hAnsi="Verdana"/>
          <w:sz w:val="18"/>
          <w:szCs w:val="18"/>
          <w:lang w:val="tr-TR"/>
        </w:rPr>
      </w:pPr>
    </w:p>
    <w:p w:rsidR="00920C3A" w:rsidRDefault="00920C3A" w:rsidP="00920C3A">
      <w:pPr>
        <w:tabs>
          <w:tab w:val="left" w:pos="6636"/>
        </w:tabs>
        <w:outlineLvl w:val="0"/>
        <w:rPr>
          <w:rFonts w:ascii="Verdana" w:hAnsi="Verdana"/>
          <w:b/>
          <w:sz w:val="18"/>
          <w:szCs w:val="18"/>
          <w:lang w:val="tr-TR"/>
        </w:rPr>
      </w:pPr>
      <w:r w:rsidRPr="00B403E6">
        <w:rPr>
          <w:rFonts w:ascii="Verdana" w:hAnsi="Verdana"/>
          <w:b/>
          <w:sz w:val="18"/>
          <w:szCs w:val="18"/>
          <w:lang w:val="tr-TR"/>
        </w:rPr>
        <w:t>BİR HAFTA ÖNCE</w:t>
      </w:r>
    </w:p>
    <w:p w:rsidR="00B403E6" w:rsidRPr="00B403E6" w:rsidRDefault="00B403E6" w:rsidP="00920C3A">
      <w:pPr>
        <w:tabs>
          <w:tab w:val="left" w:pos="6636"/>
        </w:tabs>
        <w:outlineLvl w:val="0"/>
        <w:rPr>
          <w:rFonts w:ascii="Verdana" w:hAnsi="Verdana"/>
          <w:b/>
          <w:sz w:val="18"/>
          <w:szCs w:val="18"/>
          <w:lang w:val="tr-TR"/>
        </w:rPr>
      </w:pPr>
    </w:p>
    <w:p w:rsidR="00F003E4" w:rsidRDefault="00612335" w:rsidP="00920C3A">
      <w:pPr>
        <w:tabs>
          <w:tab w:val="left" w:pos="6636"/>
        </w:tabs>
        <w:jc w:val="both"/>
        <w:outlineLvl w:val="0"/>
        <w:rPr>
          <w:rFonts w:ascii="Verdana" w:hAnsi="Verdana"/>
          <w:sz w:val="18"/>
          <w:szCs w:val="18"/>
          <w:lang w:val="tr-TR"/>
        </w:rPr>
      </w:pPr>
      <w:r>
        <w:rPr>
          <w:rFonts w:ascii="Verdana" w:hAnsi="Verdana"/>
          <w:sz w:val="18"/>
          <w:szCs w:val="18"/>
          <w:lang w:val="tr-TR"/>
        </w:rPr>
        <w:t xml:space="preserve">     </w:t>
      </w:r>
      <w:r w:rsidR="00920C3A" w:rsidRPr="00920C3A">
        <w:rPr>
          <w:rFonts w:ascii="Verdana" w:hAnsi="Verdana"/>
          <w:sz w:val="18"/>
          <w:szCs w:val="18"/>
          <w:lang w:val="tr-TR"/>
        </w:rPr>
        <w:t xml:space="preserve">Öğrencilere </w:t>
      </w:r>
      <w:hyperlink r:id="rId12" w:history="1">
        <w:r w:rsidR="00920C3A" w:rsidRPr="001941B6">
          <w:rPr>
            <w:rStyle w:val="Kpr"/>
            <w:rFonts w:ascii="Verdana" w:hAnsi="Verdana"/>
            <w:sz w:val="18"/>
            <w:szCs w:val="18"/>
            <w:lang w:val="tr-TR"/>
          </w:rPr>
          <w:t>Proje Tabanlı Eğitim</w:t>
        </w:r>
      </w:hyperlink>
      <w:r w:rsidR="00920C3A" w:rsidRPr="00920C3A">
        <w:rPr>
          <w:rFonts w:ascii="Verdana" w:hAnsi="Verdana"/>
          <w:sz w:val="18"/>
          <w:szCs w:val="18"/>
          <w:lang w:val="tr-TR"/>
        </w:rPr>
        <w:t xml:space="preserve"> ile ilgili bir slayt sunum yapılır. Projelerini takımlar halinde yürütecekleri söylenir. Öğrencilerden,  eşleşme etkinliklerinden biri olan </w:t>
      </w:r>
      <w:r w:rsidR="00920C3A" w:rsidRPr="00920C3A">
        <w:rPr>
          <w:rFonts w:ascii="Verdana" w:eastAsia="Calibri" w:hAnsi="Verdana"/>
          <w:sz w:val="18"/>
          <w:szCs w:val="18"/>
          <w:lang w:val="tr-TR"/>
        </w:rPr>
        <w:t>Sayılarla Eşleme</w:t>
      </w:r>
      <w:r w:rsidR="00920C3A" w:rsidRPr="00920C3A">
        <w:rPr>
          <w:rFonts w:ascii="Verdana" w:hAnsi="Verdana"/>
          <w:sz w:val="18"/>
          <w:szCs w:val="18"/>
          <w:lang w:val="tr-TR"/>
        </w:rPr>
        <w:t xml:space="preserve"> yöntemi ile dörder kişilik beş takım oluşturulur. Katılımcılar 1den 20 ye kadar sayar. Takımlar</w:t>
      </w:r>
      <w:r w:rsidR="00920C3A" w:rsidRPr="00920C3A">
        <w:rPr>
          <w:rFonts w:ascii="Verdana" w:eastAsia="Calibri" w:hAnsi="Verdana"/>
          <w:sz w:val="18"/>
          <w:szCs w:val="18"/>
          <w:lang w:val="tr-TR"/>
        </w:rPr>
        <w:t xml:space="preserve"> sıraya</w:t>
      </w:r>
      <w:r w:rsidR="00920C3A" w:rsidRPr="00920C3A">
        <w:rPr>
          <w:rFonts w:ascii="Verdana" w:hAnsi="Verdana"/>
          <w:sz w:val="18"/>
          <w:szCs w:val="18"/>
          <w:lang w:val="tr-TR"/>
        </w:rPr>
        <w:t xml:space="preserve"> göre eşleştirilir. Örneğin 1 ile 5</w:t>
      </w:r>
      <w:r w:rsidR="00920C3A" w:rsidRPr="00920C3A">
        <w:rPr>
          <w:rFonts w:ascii="Verdana" w:eastAsia="Calibri" w:hAnsi="Verdana"/>
          <w:sz w:val="18"/>
          <w:szCs w:val="18"/>
          <w:lang w:val="tr-TR"/>
        </w:rPr>
        <w:t xml:space="preserve">, 2 </w:t>
      </w:r>
      <w:r w:rsidR="00920C3A" w:rsidRPr="00920C3A">
        <w:rPr>
          <w:rFonts w:ascii="Verdana" w:hAnsi="Verdana"/>
          <w:sz w:val="18"/>
          <w:szCs w:val="18"/>
          <w:lang w:val="tr-TR"/>
        </w:rPr>
        <w:t xml:space="preserve">ile 6, 3 ile 7. Sonra ilk iki gruptan başlayarak dörderli, bireysel farklılıklarda dikkate alınarak, takımlar oluşturulur. Her bir </w:t>
      </w:r>
      <w:hyperlink r:id="rId13" w:history="1">
        <w:r w:rsidR="00920C3A" w:rsidRPr="001941B6">
          <w:rPr>
            <w:rStyle w:val="Kpr"/>
            <w:rFonts w:ascii="Verdana" w:hAnsi="Verdana"/>
            <w:sz w:val="18"/>
            <w:szCs w:val="18"/>
            <w:lang w:val="tr-TR"/>
          </w:rPr>
          <w:t>takım için bir wiki sayfası</w:t>
        </w:r>
      </w:hyperlink>
      <w:r w:rsidR="00920C3A" w:rsidRPr="00920C3A">
        <w:rPr>
          <w:rFonts w:ascii="Verdana" w:hAnsi="Verdana"/>
          <w:sz w:val="18"/>
          <w:szCs w:val="18"/>
          <w:lang w:val="tr-TR"/>
        </w:rPr>
        <w:t xml:space="preserve"> hazırlanmıştır. Sınıf wiki sayfaları gösterilerek açıklama yapılır.  </w:t>
      </w:r>
      <w:hyperlink r:id="rId14" w:history="1">
        <w:r w:rsidR="00920C3A" w:rsidRPr="001941B6">
          <w:rPr>
            <w:rStyle w:val="Kpr"/>
            <w:rFonts w:ascii="Verdana" w:hAnsi="Verdana"/>
            <w:sz w:val="18"/>
            <w:szCs w:val="18"/>
            <w:lang w:val="tr-TR"/>
          </w:rPr>
          <w:t>Aynı slaytın sınıf wikilerinde</w:t>
        </w:r>
      </w:hyperlink>
      <w:r w:rsidR="00920C3A" w:rsidRPr="00920C3A">
        <w:rPr>
          <w:rFonts w:ascii="Verdana" w:hAnsi="Verdana"/>
          <w:sz w:val="18"/>
          <w:szCs w:val="18"/>
          <w:lang w:val="tr-TR"/>
        </w:rPr>
        <w:t xml:space="preserve"> de bulunduğu söylenir ve velilerine izletmeleri istenir. Öğrenciler buradan öğretim programı tasarım sorularını tartışacaklardır. Öğretmen de buradan denetleyecektir. </w:t>
      </w:r>
    </w:p>
    <w:p w:rsidR="00F003E4" w:rsidRDefault="00F003E4" w:rsidP="00920C3A">
      <w:pPr>
        <w:tabs>
          <w:tab w:val="left" w:pos="6636"/>
        </w:tabs>
        <w:jc w:val="both"/>
        <w:outlineLvl w:val="0"/>
        <w:rPr>
          <w:rFonts w:ascii="Verdana" w:hAnsi="Verdana"/>
          <w:sz w:val="18"/>
          <w:szCs w:val="18"/>
          <w:lang w:val="tr-TR"/>
        </w:rPr>
      </w:pPr>
    </w:p>
    <w:p w:rsidR="004118A5" w:rsidRDefault="00F003E4" w:rsidP="00920C3A">
      <w:pPr>
        <w:tabs>
          <w:tab w:val="left" w:pos="6636"/>
        </w:tabs>
        <w:jc w:val="both"/>
        <w:outlineLvl w:val="0"/>
        <w:rPr>
          <w:rFonts w:ascii="Verdana" w:hAnsi="Verdana"/>
          <w:sz w:val="18"/>
          <w:szCs w:val="18"/>
          <w:lang w:val="tr-TR"/>
        </w:rPr>
      </w:pPr>
      <w:r>
        <w:rPr>
          <w:rFonts w:ascii="Verdana" w:hAnsi="Verdana"/>
          <w:sz w:val="18"/>
          <w:szCs w:val="18"/>
          <w:lang w:val="tr-TR"/>
        </w:rPr>
        <w:t xml:space="preserve">    </w:t>
      </w:r>
      <w:r w:rsidR="00920C3A" w:rsidRPr="00920C3A">
        <w:rPr>
          <w:rFonts w:ascii="Verdana" w:hAnsi="Verdana"/>
          <w:sz w:val="18"/>
          <w:szCs w:val="18"/>
          <w:lang w:val="tr-TR"/>
        </w:rPr>
        <w:t>Öğretmen öğrencilerin bilgisayar ve web 2.0 uygulamalarını kullanım becerilerini belirlemek üzere bir değerlendirme yapar. Öğrenci gereksinimleri doğrultusunda onları bilgilendirir ve bunlara ulaşabilecekleri w</w:t>
      </w:r>
      <w:r w:rsidR="004118A5">
        <w:rPr>
          <w:rFonts w:ascii="Verdana" w:hAnsi="Verdana"/>
          <w:sz w:val="18"/>
          <w:szCs w:val="18"/>
          <w:lang w:val="tr-TR"/>
        </w:rPr>
        <w:t xml:space="preserve">eb adreslerini verir. </w:t>
      </w:r>
      <w:r w:rsidR="00920C3A" w:rsidRPr="00920C3A">
        <w:rPr>
          <w:rFonts w:ascii="Verdana" w:hAnsi="Verdana"/>
          <w:sz w:val="18"/>
          <w:szCs w:val="18"/>
          <w:lang w:val="tr-TR"/>
        </w:rPr>
        <w:t xml:space="preserve">Wiki kullanım </w:t>
      </w:r>
      <w:r w:rsidR="008A33DF" w:rsidRPr="00920C3A">
        <w:rPr>
          <w:rFonts w:ascii="Verdana" w:hAnsi="Verdana"/>
          <w:sz w:val="18"/>
          <w:szCs w:val="18"/>
          <w:lang w:val="tr-TR"/>
        </w:rPr>
        <w:t>kılavuzları</w:t>
      </w:r>
      <w:r w:rsidR="00920C3A" w:rsidRPr="00920C3A">
        <w:rPr>
          <w:rFonts w:ascii="Verdana" w:hAnsi="Verdana"/>
          <w:sz w:val="18"/>
          <w:szCs w:val="18"/>
          <w:lang w:val="tr-TR"/>
        </w:rPr>
        <w:t xml:space="preserve"> dağıtılır ve bilgilendirilirler. Web 2.0   uygulamaları olan Windows PowerPoint ,</w:t>
      </w:r>
      <w:hyperlink r:id="rId15" w:history="1">
        <w:r w:rsidR="00920C3A" w:rsidRPr="00920C3A">
          <w:rPr>
            <w:rStyle w:val="Kpr"/>
            <w:rFonts w:ascii="Verdana" w:hAnsi="Verdana"/>
            <w:sz w:val="18"/>
            <w:szCs w:val="18"/>
            <w:lang w:val="tr-TR"/>
          </w:rPr>
          <w:t>Crossword Forge</w:t>
        </w:r>
      </w:hyperlink>
      <w:r w:rsidR="00920C3A" w:rsidRPr="00920C3A">
        <w:rPr>
          <w:rFonts w:ascii="Verdana" w:hAnsi="Verdana"/>
          <w:sz w:val="18"/>
          <w:szCs w:val="18"/>
          <w:lang w:val="tr-TR"/>
        </w:rPr>
        <w:t xml:space="preserve">,  </w:t>
      </w:r>
      <w:hyperlink r:id="rId16" w:history="1">
        <w:r w:rsidR="00920C3A" w:rsidRPr="00920C3A">
          <w:rPr>
            <w:rStyle w:val="Kpr"/>
            <w:rFonts w:ascii="Verdana" w:hAnsi="Verdana"/>
            <w:sz w:val="18"/>
            <w:szCs w:val="18"/>
            <w:lang w:val="tr-TR"/>
          </w:rPr>
          <w:t>Onetruemedia</w:t>
        </w:r>
      </w:hyperlink>
      <w:r w:rsidR="00920C3A" w:rsidRPr="00920C3A">
        <w:rPr>
          <w:rFonts w:ascii="Verdana" w:hAnsi="Verdana"/>
          <w:sz w:val="18"/>
          <w:szCs w:val="18"/>
          <w:lang w:val="tr-TR"/>
        </w:rPr>
        <w:t xml:space="preserve">, Movie Maker konusunda bilgilendirilirler. </w:t>
      </w:r>
    </w:p>
    <w:p w:rsidR="00F003E4" w:rsidRDefault="00F003E4" w:rsidP="00920C3A">
      <w:pPr>
        <w:tabs>
          <w:tab w:val="left" w:pos="6636"/>
        </w:tabs>
        <w:jc w:val="both"/>
        <w:outlineLvl w:val="0"/>
        <w:rPr>
          <w:rFonts w:ascii="Verdana" w:hAnsi="Verdana"/>
          <w:sz w:val="18"/>
          <w:szCs w:val="18"/>
          <w:lang w:val="tr-TR"/>
        </w:rPr>
      </w:pPr>
    </w:p>
    <w:p w:rsidR="00920C3A" w:rsidRPr="00920C3A" w:rsidRDefault="004118A5" w:rsidP="00920C3A">
      <w:pPr>
        <w:tabs>
          <w:tab w:val="left" w:pos="6636"/>
        </w:tabs>
        <w:jc w:val="both"/>
        <w:outlineLvl w:val="0"/>
        <w:rPr>
          <w:rFonts w:ascii="Verdana" w:hAnsi="Verdana"/>
          <w:sz w:val="18"/>
          <w:szCs w:val="18"/>
          <w:lang w:val="tr-TR"/>
        </w:rPr>
      </w:pPr>
      <w:r>
        <w:rPr>
          <w:rFonts w:ascii="Verdana" w:hAnsi="Verdana"/>
          <w:sz w:val="18"/>
          <w:szCs w:val="18"/>
          <w:lang w:val="tr-TR"/>
        </w:rPr>
        <w:t xml:space="preserve">    </w:t>
      </w:r>
      <w:r w:rsidR="00920C3A" w:rsidRPr="00920C3A">
        <w:rPr>
          <w:rFonts w:ascii="Verdana" w:hAnsi="Verdana"/>
          <w:sz w:val="18"/>
          <w:szCs w:val="18"/>
          <w:lang w:val="tr-TR"/>
        </w:rPr>
        <w:t>Tüm proje çalışmalarıyla ilgili tanım, yönerge ve kısıtlamalar, proje hikayelendirmeleri, hikaye panoları, denetleme listeleri ve değerlendirme ölçekleri sınıf wiki sayfasında “</w:t>
      </w:r>
      <w:hyperlink r:id="rId17" w:history="1">
        <w:r w:rsidR="00920C3A" w:rsidRPr="006C0810">
          <w:rPr>
            <w:rStyle w:val="Kpr"/>
            <w:rFonts w:ascii="Verdana" w:hAnsi="Verdana"/>
            <w:sz w:val="18"/>
            <w:szCs w:val="18"/>
            <w:lang w:val="tr-TR"/>
          </w:rPr>
          <w:t>Öğrenci Proje Görevleri</w:t>
        </w:r>
      </w:hyperlink>
      <w:r w:rsidR="00920C3A" w:rsidRPr="00920C3A">
        <w:rPr>
          <w:rFonts w:ascii="Verdana" w:hAnsi="Verdana"/>
          <w:sz w:val="18"/>
          <w:szCs w:val="18"/>
          <w:lang w:val="tr-TR"/>
        </w:rPr>
        <w:t>” menüsünde projeler takvimiyle birlikte zaten bulunduğunu görmüşlerdir. Bir hafta önce verilen veli izin dilekçeleri toplanır.  Ünitenin ilk bölümünü okumaları söylenir.</w:t>
      </w:r>
    </w:p>
    <w:p w:rsidR="00920C3A" w:rsidRDefault="00920C3A" w:rsidP="00920C3A">
      <w:pPr>
        <w:tabs>
          <w:tab w:val="left" w:pos="6636"/>
        </w:tabs>
        <w:jc w:val="both"/>
        <w:outlineLvl w:val="0"/>
        <w:rPr>
          <w:rFonts w:ascii="Verdana" w:hAnsi="Verdana"/>
          <w:sz w:val="18"/>
          <w:szCs w:val="18"/>
          <w:lang w:val="tr-TR"/>
        </w:rPr>
      </w:pPr>
    </w:p>
    <w:p w:rsidR="004118A5" w:rsidRDefault="004118A5" w:rsidP="00920C3A">
      <w:pPr>
        <w:tabs>
          <w:tab w:val="left" w:pos="6636"/>
        </w:tabs>
        <w:jc w:val="both"/>
        <w:outlineLvl w:val="0"/>
        <w:rPr>
          <w:rFonts w:ascii="Verdana" w:hAnsi="Verdana"/>
          <w:sz w:val="18"/>
          <w:szCs w:val="18"/>
          <w:lang w:val="tr-TR"/>
        </w:rPr>
      </w:pPr>
    </w:p>
    <w:p w:rsidR="004118A5" w:rsidRDefault="004118A5" w:rsidP="00920C3A">
      <w:pPr>
        <w:tabs>
          <w:tab w:val="left" w:pos="6636"/>
        </w:tabs>
        <w:jc w:val="both"/>
        <w:outlineLvl w:val="0"/>
        <w:rPr>
          <w:rFonts w:ascii="Verdana" w:hAnsi="Verdana"/>
          <w:sz w:val="18"/>
          <w:szCs w:val="18"/>
          <w:lang w:val="tr-TR"/>
        </w:rPr>
      </w:pPr>
    </w:p>
    <w:p w:rsidR="004118A5" w:rsidRDefault="004118A5" w:rsidP="00920C3A">
      <w:pPr>
        <w:tabs>
          <w:tab w:val="left" w:pos="6636"/>
        </w:tabs>
        <w:jc w:val="both"/>
        <w:outlineLvl w:val="0"/>
        <w:rPr>
          <w:rFonts w:ascii="Verdana" w:hAnsi="Verdana"/>
          <w:sz w:val="18"/>
          <w:szCs w:val="18"/>
          <w:lang w:val="tr-TR"/>
        </w:rPr>
      </w:pPr>
    </w:p>
    <w:p w:rsidR="004118A5" w:rsidRPr="00920C3A" w:rsidRDefault="004118A5" w:rsidP="00920C3A">
      <w:pPr>
        <w:tabs>
          <w:tab w:val="left" w:pos="6636"/>
        </w:tabs>
        <w:jc w:val="both"/>
        <w:outlineLvl w:val="0"/>
        <w:rPr>
          <w:rFonts w:ascii="Verdana" w:hAnsi="Verdana"/>
          <w:sz w:val="18"/>
          <w:szCs w:val="18"/>
          <w:lang w:val="tr-TR"/>
        </w:rPr>
      </w:pPr>
    </w:p>
    <w:p w:rsidR="00920C3A" w:rsidRPr="00920C3A" w:rsidRDefault="00920C3A" w:rsidP="00920C3A">
      <w:pPr>
        <w:tabs>
          <w:tab w:val="left" w:pos="6636"/>
        </w:tabs>
        <w:outlineLvl w:val="0"/>
        <w:rPr>
          <w:rFonts w:ascii="Verdana" w:hAnsi="Verdana"/>
          <w:sz w:val="18"/>
          <w:szCs w:val="18"/>
          <w:lang w:val="tr-TR"/>
        </w:rPr>
      </w:pPr>
      <w:r w:rsidRPr="00920C3A">
        <w:rPr>
          <w:rFonts w:ascii="Verdana" w:hAnsi="Verdana"/>
          <w:sz w:val="18"/>
          <w:szCs w:val="18"/>
          <w:lang w:val="tr-TR"/>
        </w:rPr>
        <w:t xml:space="preserve">       HAFTA 1</w:t>
      </w:r>
    </w:p>
    <w:p w:rsidR="00920C3A" w:rsidRPr="00920C3A" w:rsidRDefault="00920C3A" w:rsidP="00920C3A">
      <w:pPr>
        <w:pStyle w:val="ListeParagraf"/>
        <w:numPr>
          <w:ilvl w:val="0"/>
          <w:numId w:val="28"/>
        </w:numPr>
        <w:tabs>
          <w:tab w:val="left" w:pos="6636"/>
        </w:tabs>
        <w:spacing w:before="100" w:beforeAutospacing="1" w:after="100" w:afterAutospacing="1"/>
        <w:rPr>
          <w:rFonts w:ascii="Verdana" w:hAnsi="Verdana"/>
          <w:b/>
          <w:sz w:val="18"/>
          <w:szCs w:val="18"/>
          <w:lang w:val="tr-TR"/>
        </w:rPr>
      </w:pPr>
      <w:r w:rsidRPr="00920C3A">
        <w:rPr>
          <w:rFonts w:ascii="Verdana" w:hAnsi="Verdana"/>
          <w:b/>
          <w:sz w:val="18"/>
          <w:szCs w:val="18"/>
          <w:lang w:val="tr-TR"/>
        </w:rPr>
        <w:t xml:space="preserve">Ders  ( 40 Dakika) </w:t>
      </w:r>
      <w:r w:rsidRPr="00920C3A">
        <w:rPr>
          <w:rFonts w:ascii="Verdana" w:hAnsi="Verdana"/>
          <w:b/>
          <w:sz w:val="18"/>
          <w:szCs w:val="18"/>
          <w:lang w:val="tr-TR"/>
        </w:rPr>
        <w:tab/>
      </w:r>
    </w:p>
    <w:p w:rsidR="00F003E4" w:rsidRDefault="00920C3A" w:rsidP="00920C3A">
      <w:pPr>
        <w:jc w:val="both"/>
        <w:rPr>
          <w:rFonts w:ascii="Verdana" w:hAnsi="Verdana"/>
          <w:sz w:val="18"/>
          <w:szCs w:val="18"/>
          <w:lang w:val="tr-TR"/>
        </w:rPr>
      </w:pPr>
      <w:r w:rsidRPr="00920C3A">
        <w:rPr>
          <w:rFonts w:ascii="Verdana" w:hAnsi="Verdana"/>
          <w:sz w:val="18"/>
          <w:szCs w:val="18"/>
          <w:lang w:val="tr-TR"/>
        </w:rPr>
        <w:t xml:space="preserve">         İlk ders, öğrencilere “Dünyayı yerinden oynatabilir misiniz?” temel sorusu sorularak bunu bir bilim insanının söylediği bilgisi de verilir, tartışma ortamı yaratılır. Onlara bu cümleyi kimin söylemiş olabileceği de sorulur. Soruya ilgili sınıf wiki sayfasında yanıt aramaları istenir. </w:t>
      </w:r>
      <w:hyperlink r:id="rId18" w:history="1">
        <w:r w:rsidRPr="006C0810">
          <w:rPr>
            <w:rStyle w:val="Kpr"/>
            <w:rFonts w:ascii="Verdana" w:hAnsi="Verdana"/>
            <w:sz w:val="18"/>
            <w:szCs w:val="18"/>
            <w:lang w:val="tr-TR"/>
          </w:rPr>
          <w:t>Wiki sayfalarında</w:t>
        </w:r>
      </w:hyperlink>
      <w:r w:rsidRPr="00920C3A">
        <w:rPr>
          <w:rFonts w:ascii="Verdana" w:hAnsi="Verdana"/>
          <w:sz w:val="18"/>
          <w:szCs w:val="18"/>
          <w:lang w:val="tr-TR"/>
        </w:rPr>
        <w:t xml:space="preserve"> bu bilim insanının resmi ve bir icadı da bulunmaktadır. Öğrenci oradaki yönergelere uyduğunda cevabı doğrudan bulmaktadır. </w:t>
      </w:r>
    </w:p>
    <w:p w:rsidR="00920C3A" w:rsidRPr="00920C3A" w:rsidRDefault="00920C3A" w:rsidP="00920C3A">
      <w:pPr>
        <w:jc w:val="both"/>
        <w:rPr>
          <w:rFonts w:ascii="Verdana" w:hAnsi="Verdana"/>
          <w:sz w:val="18"/>
          <w:szCs w:val="18"/>
          <w:lang w:val="tr-TR"/>
        </w:rPr>
      </w:pPr>
      <w:r w:rsidRPr="00920C3A">
        <w:rPr>
          <w:rFonts w:ascii="Verdana" w:hAnsi="Verdana"/>
          <w:sz w:val="18"/>
          <w:szCs w:val="18"/>
          <w:lang w:val="tr-TR"/>
        </w:rPr>
        <w:t xml:space="preserve"> </w:t>
      </w:r>
    </w:p>
    <w:p w:rsidR="00920C3A" w:rsidRDefault="00920C3A" w:rsidP="00920C3A">
      <w:pPr>
        <w:jc w:val="both"/>
        <w:rPr>
          <w:rFonts w:ascii="Verdana" w:hAnsi="Verdana"/>
          <w:sz w:val="18"/>
          <w:szCs w:val="18"/>
          <w:lang w:val="tr-TR"/>
        </w:rPr>
      </w:pPr>
      <w:r w:rsidRPr="00920C3A">
        <w:rPr>
          <w:rFonts w:ascii="Verdana" w:hAnsi="Verdana"/>
          <w:sz w:val="18"/>
          <w:szCs w:val="18"/>
          <w:lang w:val="tr-TR"/>
        </w:rPr>
        <w:t xml:space="preserve">       Öğrencilere </w:t>
      </w:r>
      <w:r w:rsidRPr="006C0810">
        <w:rPr>
          <w:rFonts w:ascii="Verdana" w:hAnsi="Verdana"/>
          <w:sz w:val="18"/>
          <w:szCs w:val="18"/>
          <w:lang w:val="tr-TR"/>
        </w:rPr>
        <w:t>insanlık tarihi ve teknolojik gelişmelerle ilgili kısa bir video</w:t>
      </w:r>
      <w:r w:rsidRPr="00920C3A">
        <w:rPr>
          <w:rFonts w:ascii="Verdana" w:hAnsi="Verdana"/>
          <w:sz w:val="18"/>
          <w:szCs w:val="18"/>
          <w:lang w:val="tr-TR"/>
        </w:rPr>
        <w:t xml:space="preserve"> izletilir (wiki sayfaların da da vardır) ve ilk çağ uygarlıklarının insanlığa kazandırmış olduğu teknolojik gelişmelere örnekler vermeleri istenir. Tartışma ortamı yaratılır. Öğretmen </w:t>
      </w:r>
      <w:hyperlink r:id="rId19" w:history="1">
        <w:r w:rsidRPr="006C0810">
          <w:rPr>
            <w:rStyle w:val="Kpr"/>
            <w:rFonts w:ascii="Verdana" w:hAnsi="Verdana"/>
            <w:sz w:val="18"/>
            <w:szCs w:val="18"/>
            <w:lang w:val="tr-TR"/>
          </w:rPr>
          <w:t>Tartışma Denetim Listesini</w:t>
        </w:r>
      </w:hyperlink>
      <w:r w:rsidRPr="00920C3A">
        <w:rPr>
          <w:rFonts w:ascii="Verdana" w:hAnsi="Verdana"/>
          <w:sz w:val="18"/>
          <w:szCs w:val="18"/>
          <w:lang w:val="tr-TR"/>
        </w:rPr>
        <w:t xml:space="preserve"> kullanır. </w:t>
      </w:r>
    </w:p>
    <w:p w:rsidR="008D66A2" w:rsidRPr="00920C3A" w:rsidRDefault="008D66A2" w:rsidP="00920C3A">
      <w:pPr>
        <w:jc w:val="both"/>
        <w:rPr>
          <w:rFonts w:ascii="Verdana" w:hAnsi="Verdana"/>
          <w:sz w:val="18"/>
          <w:szCs w:val="18"/>
          <w:lang w:val="tr-TR"/>
        </w:rPr>
      </w:pPr>
    </w:p>
    <w:p w:rsidR="00920C3A" w:rsidRPr="00920C3A" w:rsidRDefault="00920C3A" w:rsidP="00920C3A">
      <w:pPr>
        <w:jc w:val="both"/>
        <w:rPr>
          <w:rFonts w:ascii="Verdana" w:hAnsi="Verdana"/>
          <w:sz w:val="18"/>
          <w:szCs w:val="18"/>
          <w:lang w:val="tr-TR"/>
        </w:rPr>
      </w:pPr>
      <w:r w:rsidRPr="00920C3A">
        <w:rPr>
          <w:rFonts w:ascii="Verdana" w:hAnsi="Verdana"/>
          <w:sz w:val="18"/>
          <w:szCs w:val="18"/>
          <w:lang w:val="tr-TR"/>
        </w:rPr>
        <w:t>Öğrencilere aşağıdaki proje başlangıç soruları yöneltilir:</w:t>
      </w:r>
    </w:p>
    <w:p w:rsidR="00920C3A" w:rsidRPr="00920C3A" w:rsidRDefault="00920C3A" w:rsidP="00920C3A">
      <w:pPr>
        <w:pStyle w:val="ListeParagraf"/>
        <w:numPr>
          <w:ilvl w:val="0"/>
          <w:numId w:val="27"/>
        </w:numPr>
        <w:spacing w:before="60" w:beforeAutospacing="1" w:after="60" w:afterAutospacing="1"/>
        <w:jc w:val="both"/>
        <w:rPr>
          <w:rFonts w:ascii="Verdana" w:hAnsi="Verdana"/>
          <w:iCs/>
          <w:sz w:val="18"/>
          <w:szCs w:val="18"/>
          <w:lang w:val="tr-TR"/>
        </w:rPr>
      </w:pPr>
      <w:r w:rsidRPr="00920C3A">
        <w:rPr>
          <w:rFonts w:ascii="Verdana" w:hAnsi="Verdana"/>
          <w:iCs/>
          <w:sz w:val="18"/>
          <w:szCs w:val="18"/>
          <w:lang w:val="tr-TR"/>
        </w:rPr>
        <w:t xml:space="preserve">Medeniyetin öncelikle Mezopotamya, Mısır, Anadolu ve Çin’de ortaya çıkmasının nedenleri ne olabilir? </w:t>
      </w:r>
    </w:p>
    <w:p w:rsidR="00920C3A" w:rsidRPr="00920C3A" w:rsidRDefault="00920C3A" w:rsidP="00920C3A">
      <w:pPr>
        <w:pStyle w:val="ListeParagraf"/>
        <w:numPr>
          <w:ilvl w:val="0"/>
          <w:numId w:val="27"/>
        </w:numPr>
        <w:spacing w:before="60" w:beforeAutospacing="1" w:after="60" w:afterAutospacing="1"/>
        <w:jc w:val="both"/>
        <w:rPr>
          <w:rFonts w:ascii="Verdana" w:hAnsi="Verdana"/>
          <w:iCs/>
          <w:sz w:val="18"/>
          <w:szCs w:val="18"/>
          <w:lang w:val="tr-TR"/>
        </w:rPr>
      </w:pPr>
      <w:r w:rsidRPr="00920C3A">
        <w:rPr>
          <w:rFonts w:ascii="Verdana" w:hAnsi="Verdana"/>
          <w:iCs/>
          <w:sz w:val="18"/>
          <w:szCs w:val="18"/>
          <w:lang w:val="tr-TR"/>
        </w:rPr>
        <w:t xml:space="preserve">Abbasi Halifesi Memun’un çağın bilim insanlarını toplayarak onlardan bir dünya haritası çizmelerini istemesinin nedeni sizce ne olabilir? </w:t>
      </w:r>
    </w:p>
    <w:p w:rsidR="00920C3A" w:rsidRPr="00920C3A" w:rsidRDefault="00920C3A" w:rsidP="00920C3A">
      <w:pPr>
        <w:pStyle w:val="ListeParagraf"/>
        <w:numPr>
          <w:ilvl w:val="0"/>
          <w:numId w:val="27"/>
        </w:numPr>
        <w:spacing w:before="60" w:beforeAutospacing="1" w:after="60" w:afterAutospacing="1"/>
        <w:jc w:val="both"/>
        <w:rPr>
          <w:rFonts w:ascii="Verdana" w:hAnsi="Verdana"/>
          <w:iCs/>
          <w:sz w:val="18"/>
          <w:szCs w:val="18"/>
          <w:lang w:val="tr-TR"/>
        </w:rPr>
      </w:pPr>
      <w:r w:rsidRPr="00920C3A">
        <w:rPr>
          <w:rFonts w:ascii="Verdana" w:hAnsi="Verdana"/>
          <w:iCs/>
          <w:sz w:val="18"/>
          <w:szCs w:val="18"/>
          <w:lang w:val="tr-TR"/>
        </w:rPr>
        <w:t xml:space="preserve">Doğudaki bilimsel verilerin Avrupa’ya İtalya üzerinden yayılmasının nedenleri ne olabilir? </w:t>
      </w:r>
    </w:p>
    <w:p w:rsidR="00920C3A" w:rsidRPr="00920C3A" w:rsidRDefault="00920C3A" w:rsidP="00920C3A">
      <w:pPr>
        <w:pStyle w:val="ListeParagraf"/>
        <w:numPr>
          <w:ilvl w:val="0"/>
          <w:numId w:val="27"/>
        </w:numPr>
        <w:spacing w:before="60" w:beforeAutospacing="1" w:after="60" w:afterAutospacing="1"/>
        <w:jc w:val="both"/>
        <w:rPr>
          <w:rFonts w:ascii="Verdana" w:hAnsi="Verdana"/>
          <w:iCs/>
          <w:sz w:val="18"/>
          <w:szCs w:val="18"/>
          <w:lang w:val="tr-TR"/>
        </w:rPr>
      </w:pPr>
      <w:r w:rsidRPr="00920C3A">
        <w:rPr>
          <w:rFonts w:ascii="Verdana" w:hAnsi="Verdana"/>
          <w:iCs/>
          <w:sz w:val="18"/>
          <w:szCs w:val="18"/>
          <w:lang w:val="tr-TR"/>
        </w:rPr>
        <w:t xml:space="preserve">Coğrafi keşiflerin öncülüğünü İspanya ve Portekiz’in yapmış olmasının nedenleri ne olabilir? </w:t>
      </w:r>
    </w:p>
    <w:p w:rsidR="00920C3A" w:rsidRPr="00920C3A" w:rsidRDefault="00920C3A" w:rsidP="00920C3A">
      <w:pPr>
        <w:pStyle w:val="ListeParagraf"/>
        <w:numPr>
          <w:ilvl w:val="0"/>
          <w:numId w:val="27"/>
        </w:numPr>
        <w:spacing w:before="100" w:beforeAutospacing="1" w:after="100" w:afterAutospacing="1"/>
        <w:jc w:val="both"/>
        <w:rPr>
          <w:rFonts w:ascii="Verdana" w:hAnsi="Verdana"/>
          <w:sz w:val="18"/>
          <w:szCs w:val="18"/>
          <w:lang w:val="tr-TR"/>
        </w:rPr>
      </w:pPr>
      <w:r w:rsidRPr="00920C3A">
        <w:rPr>
          <w:rFonts w:ascii="Verdana" w:hAnsi="Verdana"/>
          <w:iCs/>
          <w:sz w:val="18"/>
          <w:szCs w:val="18"/>
          <w:lang w:val="tr-TR"/>
        </w:rPr>
        <w:t>Reform, Katolik kilisesinin kendini yenilemesi olayıdır. Katolik kilisesi kendini yenilemeye neden ihtiyaç duymuştur?</w:t>
      </w:r>
    </w:p>
    <w:p w:rsidR="00920C3A" w:rsidRPr="00920C3A" w:rsidRDefault="00612335" w:rsidP="00920C3A">
      <w:pPr>
        <w:jc w:val="both"/>
        <w:rPr>
          <w:rFonts w:ascii="Verdana" w:hAnsi="Verdana"/>
          <w:sz w:val="18"/>
          <w:szCs w:val="18"/>
          <w:lang w:val="tr-TR"/>
        </w:rPr>
      </w:pPr>
      <w:r>
        <w:rPr>
          <w:rFonts w:ascii="Verdana" w:hAnsi="Verdana"/>
          <w:iCs/>
          <w:sz w:val="18"/>
          <w:szCs w:val="18"/>
          <w:lang w:val="tr-TR"/>
        </w:rPr>
        <w:t xml:space="preserve">     </w:t>
      </w:r>
      <w:r w:rsidR="00920C3A" w:rsidRPr="00920C3A">
        <w:rPr>
          <w:rFonts w:ascii="Verdana" w:hAnsi="Verdana"/>
          <w:iCs/>
          <w:sz w:val="18"/>
          <w:szCs w:val="18"/>
          <w:lang w:val="tr-TR"/>
        </w:rPr>
        <w:t>Proje başlangıç sorularını günlüklerine yazmaları</w:t>
      </w:r>
      <w:r w:rsidR="00920C3A" w:rsidRPr="00920C3A">
        <w:rPr>
          <w:rFonts w:ascii="Verdana" w:hAnsi="Verdana"/>
          <w:sz w:val="18"/>
          <w:szCs w:val="18"/>
          <w:lang w:val="tr-TR"/>
        </w:rPr>
        <w:t xml:space="preserve"> istenir. Bu soruları sınıf wiki sayfalarında tartışmaları istenir. Öğretmen denetler.</w:t>
      </w:r>
    </w:p>
    <w:p w:rsidR="00920C3A" w:rsidRPr="00920C3A" w:rsidRDefault="00920C3A" w:rsidP="00920C3A">
      <w:pPr>
        <w:tabs>
          <w:tab w:val="left" w:pos="6636"/>
        </w:tabs>
        <w:jc w:val="both"/>
        <w:outlineLvl w:val="0"/>
        <w:rPr>
          <w:rFonts w:ascii="Verdana" w:hAnsi="Verdana"/>
          <w:sz w:val="18"/>
          <w:szCs w:val="18"/>
          <w:lang w:val="tr-TR"/>
        </w:rPr>
      </w:pPr>
    </w:p>
    <w:p w:rsidR="00920C3A" w:rsidRPr="00920C3A" w:rsidRDefault="00920C3A" w:rsidP="00920C3A">
      <w:pPr>
        <w:pStyle w:val="ListeParagraf"/>
        <w:numPr>
          <w:ilvl w:val="0"/>
          <w:numId w:val="28"/>
        </w:numPr>
        <w:spacing w:before="100" w:beforeAutospacing="1" w:after="100" w:afterAutospacing="1"/>
        <w:jc w:val="both"/>
        <w:rPr>
          <w:rFonts w:ascii="Verdana" w:hAnsi="Verdana"/>
          <w:b/>
          <w:sz w:val="18"/>
          <w:szCs w:val="18"/>
          <w:lang w:val="tr-TR"/>
        </w:rPr>
      </w:pPr>
      <w:r w:rsidRPr="00920C3A">
        <w:rPr>
          <w:rFonts w:ascii="Verdana" w:hAnsi="Verdana"/>
          <w:b/>
          <w:sz w:val="18"/>
          <w:szCs w:val="18"/>
          <w:lang w:val="tr-TR"/>
        </w:rPr>
        <w:t xml:space="preserve">ve  3.  Ders  (40+ 40 Dakika) </w:t>
      </w:r>
    </w:p>
    <w:p w:rsidR="00920C3A" w:rsidRPr="00920C3A" w:rsidRDefault="00920C3A" w:rsidP="00920C3A">
      <w:pPr>
        <w:pStyle w:val="ListeParagraf"/>
        <w:jc w:val="both"/>
        <w:rPr>
          <w:rFonts w:ascii="Verdana" w:hAnsi="Verdana"/>
          <w:sz w:val="18"/>
          <w:szCs w:val="18"/>
          <w:lang w:val="tr-TR"/>
        </w:rPr>
      </w:pPr>
    </w:p>
    <w:p w:rsidR="00920C3A" w:rsidRDefault="00920C3A" w:rsidP="00920C3A">
      <w:pPr>
        <w:pStyle w:val="ListeParagraf"/>
        <w:ind w:left="0"/>
        <w:jc w:val="both"/>
        <w:rPr>
          <w:rFonts w:ascii="Verdana" w:hAnsi="Verdana"/>
          <w:sz w:val="18"/>
          <w:szCs w:val="18"/>
          <w:lang w:val="tr-TR"/>
        </w:rPr>
      </w:pPr>
      <w:r w:rsidRPr="00920C3A">
        <w:rPr>
          <w:rFonts w:ascii="Verdana" w:hAnsi="Verdana"/>
          <w:sz w:val="18"/>
          <w:szCs w:val="18"/>
          <w:lang w:val="tr-TR"/>
        </w:rPr>
        <w:t xml:space="preserve">  </w:t>
      </w:r>
      <w:r w:rsidR="00612335">
        <w:rPr>
          <w:rFonts w:ascii="Verdana" w:hAnsi="Verdana"/>
          <w:sz w:val="18"/>
          <w:szCs w:val="18"/>
          <w:lang w:val="tr-TR"/>
        </w:rPr>
        <w:t xml:space="preserve">   </w:t>
      </w:r>
      <w:r w:rsidRPr="00920C3A">
        <w:rPr>
          <w:rFonts w:ascii="Verdana" w:hAnsi="Verdana"/>
          <w:sz w:val="18"/>
          <w:szCs w:val="18"/>
          <w:lang w:val="tr-TR"/>
        </w:rPr>
        <w:t xml:space="preserve">Takımlara “ilk Çağ, Orta Çağ, Yeni Çağ ve Yakın Çağ” zaman dilimlerinden birini seçmeleri söylenerek   “Buluşlar ve İcatlar Tarihi” sunu (slayt) proje çalışması verilir.  Bu çalışma Windows PowerPoint uygulama programıyla hazırlanacaktır.  Proje yönergesi, </w:t>
      </w:r>
      <w:hyperlink r:id="rId20" w:history="1">
        <w:r w:rsidRPr="008A33DF">
          <w:rPr>
            <w:rStyle w:val="Kpr"/>
            <w:rFonts w:ascii="Verdana" w:hAnsi="Verdana"/>
            <w:sz w:val="18"/>
            <w:szCs w:val="18"/>
            <w:lang w:val="tr-TR"/>
          </w:rPr>
          <w:t>hikayelendirme</w:t>
        </w:r>
      </w:hyperlink>
      <w:r w:rsidRPr="00920C3A">
        <w:rPr>
          <w:rFonts w:ascii="Verdana" w:hAnsi="Verdana"/>
          <w:sz w:val="18"/>
          <w:szCs w:val="18"/>
          <w:lang w:val="tr-TR"/>
        </w:rPr>
        <w:t xml:space="preserve">, </w:t>
      </w:r>
      <w:hyperlink r:id="rId21" w:history="1">
        <w:r w:rsidRPr="008A33DF">
          <w:rPr>
            <w:rStyle w:val="Kpr"/>
            <w:rFonts w:ascii="Verdana" w:hAnsi="Verdana"/>
            <w:sz w:val="18"/>
            <w:szCs w:val="18"/>
            <w:lang w:val="tr-TR"/>
          </w:rPr>
          <w:t xml:space="preserve">hikaye </w:t>
        </w:r>
        <w:r w:rsidRPr="008A33DF">
          <w:rPr>
            <w:rStyle w:val="Kpr"/>
            <w:rFonts w:ascii="Verdana" w:hAnsi="Verdana"/>
            <w:sz w:val="18"/>
            <w:szCs w:val="18"/>
            <w:lang w:val="tr-TR"/>
          </w:rPr>
          <w:t>p</w:t>
        </w:r>
        <w:r w:rsidRPr="008A33DF">
          <w:rPr>
            <w:rStyle w:val="Kpr"/>
            <w:rFonts w:ascii="Verdana" w:hAnsi="Verdana"/>
            <w:sz w:val="18"/>
            <w:szCs w:val="18"/>
            <w:lang w:val="tr-TR"/>
          </w:rPr>
          <w:t>anosu</w:t>
        </w:r>
      </w:hyperlink>
      <w:r w:rsidRPr="00920C3A">
        <w:rPr>
          <w:rFonts w:ascii="Verdana" w:hAnsi="Verdana"/>
          <w:sz w:val="18"/>
          <w:szCs w:val="18"/>
          <w:lang w:val="tr-TR"/>
        </w:rPr>
        <w:t xml:space="preserve">, </w:t>
      </w:r>
      <w:r w:rsidRPr="008A33DF">
        <w:rPr>
          <w:rFonts w:ascii="Verdana" w:hAnsi="Verdana"/>
          <w:sz w:val="18"/>
          <w:szCs w:val="18"/>
          <w:lang w:val="tr-TR"/>
        </w:rPr>
        <w:t>değerlendirme listesi</w:t>
      </w:r>
      <w:r w:rsidRPr="00920C3A">
        <w:rPr>
          <w:rFonts w:ascii="Verdana" w:hAnsi="Verdana"/>
          <w:sz w:val="18"/>
          <w:szCs w:val="18"/>
          <w:lang w:val="tr-TR"/>
        </w:rPr>
        <w:t xml:space="preserve">, işbirliği denetim listesi ve kaynak bağlantılarla beraber öğrencilere ilgili wiki sayfasında zaten verilmiştir.  Daha sonra öğrenciler bilgisayar başında  </w:t>
      </w:r>
      <w:hyperlink r:id="rId22" w:history="1">
        <w:r w:rsidRPr="00920C3A">
          <w:rPr>
            <w:rStyle w:val="Kpr"/>
            <w:rFonts w:ascii="Verdana" w:hAnsi="Verdana"/>
            <w:sz w:val="18"/>
            <w:szCs w:val="18"/>
            <w:lang w:val="tr-TR"/>
          </w:rPr>
          <w:t>Crossword Forge</w:t>
        </w:r>
      </w:hyperlink>
      <w:r w:rsidRPr="00920C3A">
        <w:rPr>
          <w:rFonts w:ascii="Verdana" w:hAnsi="Verdana"/>
          <w:sz w:val="18"/>
          <w:szCs w:val="18"/>
          <w:lang w:val="tr-TR"/>
        </w:rPr>
        <w:t xml:space="preserve"> adlı bulmaca uygulamasını kullanarak, 20 kelimelik “Kavramlar Bulmacası” hazırlarlar. </w:t>
      </w:r>
      <w:hyperlink r:id="rId23" w:history="1">
        <w:r w:rsidRPr="008A33DF">
          <w:rPr>
            <w:rStyle w:val="Kpr"/>
            <w:rFonts w:ascii="Verdana" w:hAnsi="Verdana"/>
            <w:sz w:val="18"/>
            <w:szCs w:val="18"/>
            <w:lang w:val="tr-TR"/>
          </w:rPr>
          <w:t>Bulmaca denetim listesi ve değerlendirme ölçeği</w:t>
        </w:r>
      </w:hyperlink>
      <w:r w:rsidRPr="00920C3A">
        <w:rPr>
          <w:rFonts w:ascii="Verdana" w:hAnsi="Verdana"/>
          <w:sz w:val="18"/>
          <w:szCs w:val="18"/>
          <w:lang w:val="tr-TR"/>
        </w:rPr>
        <w:t xml:space="preserve"> kendi wiki sayfalarında bulunmaktadırlar. Bu çalışma için 2 ders saati tanınır ve son ders saatine kadar sınıf wiki sayfasına kaydetmeleri söylenir. Çalışma sırasında öğretmen öğrenci günlüklerini denetler.</w:t>
      </w:r>
    </w:p>
    <w:p w:rsidR="00F003E4" w:rsidRPr="00920C3A" w:rsidRDefault="00F003E4" w:rsidP="00920C3A">
      <w:pPr>
        <w:pStyle w:val="ListeParagraf"/>
        <w:ind w:left="0"/>
        <w:jc w:val="both"/>
        <w:rPr>
          <w:rFonts w:ascii="Verdana" w:hAnsi="Verdana"/>
          <w:sz w:val="18"/>
          <w:szCs w:val="18"/>
          <w:lang w:val="tr-TR"/>
        </w:rPr>
      </w:pPr>
    </w:p>
    <w:p w:rsidR="00920C3A" w:rsidRDefault="00F003E4" w:rsidP="00920C3A">
      <w:pPr>
        <w:pStyle w:val="ListeParagraf"/>
        <w:ind w:left="0"/>
        <w:jc w:val="both"/>
        <w:rPr>
          <w:rFonts w:ascii="Verdana" w:hAnsi="Verdana"/>
          <w:sz w:val="18"/>
          <w:szCs w:val="18"/>
          <w:lang w:val="tr-TR"/>
        </w:rPr>
      </w:pPr>
      <w:r>
        <w:rPr>
          <w:rFonts w:ascii="Verdana" w:hAnsi="Verdana"/>
          <w:sz w:val="18"/>
          <w:szCs w:val="18"/>
          <w:lang w:val="tr-TR"/>
        </w:rPr>
        <w:t xml:space="preserve">    </w:t>
      </w:r>
      <w:r w:rsidR="00920C3A" w:rsidRPr="00920C3A">
        <w:rPr>
          <w:rFonts w:ascii="Verdana" w:hAnsi="Verdana"/>
          <w:sz w:val="18"/>
          <w:szCs w:val="18"/>
          <w:lang w:val="tr-TR"/>
        </w:rPr>
        <w:t>Hafta sonu yapılacak olan müze gezisi için veli izin belgeleri sınıf wiki sayfasından indirilerek bir gün sonra teslim etmeleri istenir. Gezi öcesinden müzeyi wiki sayfasında verilen linkten sanal olarak gezmeleri istenir.</w:t>
      </w:r>
    </w:p>
    <w:p w:rsidR="00B403E6" w:rsidRDefault="00B403E6" w:rsidP="00920C3A">
      <w:pPr>
        <w:pStyle w:val="ListeParagraf"/>
        <w:ind w:left="0"/>
        <w:jc w:val="both"/>
        <w:rPr>
          <w:rFonts w:ascii="Verdana" w:hAnsi="Verdana"/>
          <w:sz w:val="18"/>
          <w:szCs w:val="18"/>
          <w:lang w:val="tr-TR"/>
        </w:rPr>
      </w:pPr>
    </w:p>
    <w:p w:rsidR="00B403E6" w:rsidRPr="00920C3A" w:rsidRDefault="00B403E6" w:rsidP="00920C3A">
      <w:pPr>
        <w:pStyle w:val="ListeParagraf"/>
        <w:ind w:left="0"/>
        <w:jc w:val="both"/>
        <w:rPr>
          <w:rFonts w:ascii="Verdana" w:hAnsi="Verdana"/>
          <w:sz w:val="18"/>
          <w:szCs w:val="18"/>
          <w:lang w:val="tr-TR"/>
        </w:rPr>
      </w:pPr>
    </w:p>
    <w:p w:rsidR="00B403E6" w:rsidRDefault="00920C3A" w:rsidP="00B403E6">
      <w:pPr>
        <w:pStyle w:val="ListeParagraf"/>
        <w:ind w:left="0"/>
        <w:jc w:val="both"/>
        <w:rPr>
          <w:rFonts w:ascii="Verdana" w:hAnsi="Verdana"/>
          <w:sz w:val="18"/>
          <w:szCs w:val="18"/>
          <w:lang w:val="tr-TR"/>
        </w:rPr>
      </w:pPr>
      <w:r w:rsidRPr="00920C3A">
        <w:rPr>
          <w:rFonts w:ascii="Verdana" w:hAnsi="Verdana"/>
          <w:sz w:val="18"/>
          <w:szCs w:val="18"/>
          <w:lang w:val="tr-TR"/>
        </w:rPr>
        <w:t xml:space="preserve">         HAFTA 2</w:t>
      </w:r>
    </w:p>
    <w:p w:rsidR="00B403E6" w:rsidRDefault="00B403E6" w:rsidP="00B403E6">
      <w:pPr>
        <w:pStyle w:val="ListeParagraf"/>
        <w:ind w:left="0"/>
        <w:jc w:val="both"/>
        <w:rPr>
          <w:rFonts w:ascii="Verdana" w:hAnsi="Verdana"/>
          <w:sz w:val="18"/>
          <w:szCs w:val="18"/>
          <w:lang w:val="tr-TR"/>
        </w:rPr>
      </w:pPr>
    </w:p>
    <w:p w:rsidR="00920C3A" w:rsidRDefault="00920C3A" w:rsidP="00B403E6">
      <w:pPr>
        <w:pStyle w:val="ListeParagraf"/>
        <w:ind w:left="0"/>
        <w:jc w:val="both"/>
        <w:rPr>
          <w:rFonts w:ascii="Verdana" w:hAnsi="Verdana"/>
          <w:b/>
          <w:sz w:val="18"/>
          <w:szCs w:val="18"/>
          <w:lang w:val="tr-TR"/>
        </w:rPr>
      </w:pPr>
      <w:r w:rsidRPr="00920C3A">
        <w:rPr>
          <w:rFonts w:ascii="Verdana" w:hAnsi="Verdana"/>
          <w:sz w:val="18"/>
          <w:szCs w:val="18"/>
          <w:lang w:val="tr-TR"/>
        </w:rPr>
        <w:t xml:space="preserve">         </w:t>
      </w:r>
      <w:r w:rsidRPr="00920C3A">
        <w:rPr>
          <w:rFonts w:ascii="Verdana" w:hAnsi="Verdana"/>
          <w:b/>
          <w:sz w:val="18"/>
          <w:szCs w:val="18"/>
          <w:lang w:val="tr-TR"/>
        </w:rPr>
        <w:t>4.-5. ve 6. Dersler  (40+ 40+ 40 Dakika) :</w:t>
      </w:r>
    </w:p>
    <w:p w:rsidR="00B403E6" w:rsidRPr="00920C3A" w:rsidRDefault="00B403E6" w:rsidP="00920C3A">
      <w:pPr>
        <w:jc w:val="both"/>
        <w:rPr>
          <w:rFonts w:ascii="Verdana" w:hAnsi="Verdana"/>
          <w:b/>
          <w:sz w:val="18"/>
          <w:szCs w:val="18"/>
          <w:lang w:val="tr-TR"/>
        </w:rPr>
      </w:pPr>
    </w:p>
    <w:p w:rsidR="00B403E6" w:rsidRPr="00920C3A" w:rsidRDefault="00612335" w:rsidP="00920C3A">
      <w:pPr>
        <w:pStyle w:val="ListeParagraf"/>
        <w:ind w:left="0"/>
        <w:jc w:val="both"/>
        <w:rPr>
          <w:rFonts w:ascii="Verdana" w:hAnsi="Verdana"/>
          <w:sz w:val="18"/>
          <w:szCs w:val="18"/>
          <w:lang w:val="tr-TR"/>
        </w:rPr>
      </w:pPr>
      <w:r>
        <w:rPr>
          <w:rFonts w:ascii="Verdana" w:hAnsi="Verdana"/>
          <w:sz w:val="18"/>
          <w:szCs w:val="18"/>
          <w:lang w:val="tr-TR"/>
        </w:rPr>
        <w:t xml:space="preserve">     </w:t>
      </w:r>
      <w:r w:rsidR="00920C3A" w:rsidRPr="00920C3A">
        <w:rPr>
          <w:rFonts w:ascii="Verdana" w:hAnsi="Verdana"/>
          <w:sz w:val="18"/>
          <w:szCs w:val="18"/>
          <w:lang w:val="tr-TR"/>
        </w:rPr>
        <w:t>Sunu akran değerlendirme ölçekleri dağıtılır.“İcatlar ve Buluşlar Tarihi” slayt sunusu yapılır. Değerlendirme ölçeği toplanır. Daha sonra wiki sayfasından tekrar izlenerek son değerlendirmeler yapılarak sonuçlar öğrenciler tarafından görülmek üzere sayfaya kaydedilir. Öğrenci görüşleri beklenir.</w:t>
      </w:r>
    </w:p>
    <w:p w:rsidR="00920C3A" w:rsidRDefault="00920C3A" w:rsidP="00920C3A">
      <w:pPr>
        <w:pStyle w:val="ListeParagraf"/>
        <w:ind w:left="0"/>
        <w:jc w:val="both"/>
        <w:rPr>
          <w:rFonts w:ascii="Verdana" w:hAnsi="Verdana"/>
          <w:sz w:val="18"/>
          <w:szCs w:val="18"/>
          <w:lang w:val="tr-TR"/>
        </w:rPr>
      </w:pPr>
      <w:r w:rsidRPr="00920C3A">
        <w:rPr>
          <w:rFonts w:ascii="Verdana" w:hAnsi="Verdana"/>
          <w:sz w:val="18"/>
          <w:szCs w:val="18"/>
          <w:lang w:val="tr-TR"/>
        </w:rPr>
        <w:t xml:space="preserve">           HAFTA 3  </w:t>
      </w:r>
    </w:p>
    <w:p w:rsidR="00B403E6" w:rsidRPr="00920C3A" w:rsidRDefault="00B403E6" w:rsidP="00920C3A">
      <w:pPr>
        <w:pStyle w:val="ListeParagraf"/>
        <w:ind w:left="0"/>
        <w:jc w:val="both"/>
        <w:rPr>
          <w:rFonts w:ascii="Verdana" w:hAnsi="Verdana"/>
          <w:sz w:val="18"/>
          <w:szCs w:val="18"/>
          <w:lang w:val="tr-TR"/>
        </w:rPr>
      </w:pPr>
    </w:p>
    <w:p w:rsidR="00920C3A" w:rsidRPr="00920C3A" w:rsidRDefault="00920C3A" w:rsidP="00920C3A">
      <w:pPr>
        <w:pStyle w:val="ListeParagraf"/>
        <w:numPr>
          <w:ilvl w:val="0"/>
          <w:numId w:val="33"/>
        </w:numPr>
        <w:spacing w:before="100" w:beforeAutospacing="1" w:after="100" w:afterAutospacing="1"/>
        <w:jc w:val="both"/>
        <w:rPr>
          <w:rFonts w:ascii="Verdana" w:hAnsi="Verdana"/>
          <w:b/>
          <w:sz w:val="18"/>
          <w:szCs w:val="18"/>
          <w:lang w:val="tr-TR"/>
        </w:rPr>
      </w:pPr>
      <w:r w:rsidRPr="00920C3A">
        <w:rPr>
          <w:rFonts w:ascii="Verdana" w:hAnsi="Verdana"/>
          <w:b/>
          <w:sz w:val="18"/>
          <w:szCs w:val="18"/>
          <w:lang w:val="tr-TR"/>
        </w:rPr>
        <w:t>Ders  (40 Dakika) :</w:t>
      </w:r>
    </w:p>
    <w:p w:rsidR="00920C3A" w:rsidRPr="00920C3A" w:rsidRDefault="00920C3A" w:rsidP="00920C3A">
      <w:pPr>
        <w:pStyle w:val="ListeParagraf"/>
        <w:ind w:left="0"/>
        <w:jc w:val="both"/>
        <w:rPr>
          <w:rFonts w:ascii="Verdana" w:hAnsi="Verdana"/>
          <w:sz w:val="18"/>
          <w:szCs w:val="18"/>
          <w:lang w:val="tr-TR"/>
        </w:rPr>
      </w:pPr>
    </w:p>
    <w:p w:rsidR="000417DD" w:rsidRDefault="00920C3A" w:rsidP="00920C3A">
      <w:pPr>
        <w:pStyle w:val="ListeParagraf"/>
        <w:ind w:left="0"/>
        <w:jc w:val="both"/>
        <w:rPr>
          <w:rFonts w:ascii="Verdana" w:hAnsi="Verdana"/>
          <w:sz w:val="18"/>
          <w:szCs w:val="18"/>
          <w:lang w:val="tr-TR"/>
        </w:rPr>
      </w:pPr>
      <w:r w:rsidRPr="00920C3A">
        <w:rPr>
          <w:rFonts w:ascii="Verdana" w:hAnsi="Verdana"/>
          <w:sz w:val="18"/>
          <w:szCs w:val="18"/>
          <w:lang w:val="tr-TR"/>
        </w:rPr>
        <w:t xml:space="preserve"> </w:t>
      </w:r>
      <w:r w:rsidR="00612335">
        <w:rPr>
          <w:rFonts w:ascii="Verdana" w:hAnsi="Verdana"/>
          <w:sz w:val="18"/>
          <w:szCs w:val="18"/>
          <w:lang w:val="tr-TR"/>
        </w:rPr>
        <w:t xml:space="preserve">     </w:t>
      </w:r>
      <w:r w:rsidRPr="00920C3A">
        <w:rPr>
          <w:rFonts w:ascii="Verdana" w:hAnsi="Verdana"/>
          <w:sz w:val="18"/>
          <w:szCs w:val="18"/>
          <w:lang w:val="tr-TR"/>
        </w:rPr>
        <w:t xml:space="preserve">Öğreciler derse gelmeden önce “Coğrafi Keşifler, Rönesans ve Reform” hareketleriyle ilgili ön okuma yaparak gelmişlerdir. Onlara “ Düşünceyi ifade etme ve bilim yapma özgürlüğü bilimsel gelişmeleri nasıl etkiler?” sorusu yöneltilir. </w:t>
      </w:r>
      <w:hyperlink r:id="rId24" w:history="1">
        <w:r w:rsidRPr="008A33DF">
          <w:rPr>
            <w:rStyle w:val="Kpr"/>
            <w:rFonts w:ascii="Verdana" w:hAnsi="Verdana"/>
            <w:sz w:val="18"/>
            <w:szCs w:val="18"/>
            <w:lang w:val="tr-TR"/>
          </w:rPr>
          <w:t>Günlüklerine</w:t>
        </w:r>
      </w:hyperlink>
      <w:r w:rsidRPr="00920C3A">
        <w:rPr>
          <w:rFonts w:ascii="Verdana" w:hAnsi="Verdana"/>
          <w:sz w:val="18"/>
          <w:szCs w:val="18"/>
          <w:lang w:val="tr-TR"/>
        </w:rPr>
        <w:t xml:space="preserve"> yazılır. Tartışma ortamı yaratılır. Bu soruyu daha sonra ilgili wiki sayfasında tartışmaları istenir. Öğretmen wiki sayfasından tartışmaları denetler. “Değişim ve Gelişim” adlı bir proje çalışması verilir. Bu çalışmada aşağıdaki sorulara yanıt verecek bir video hazırlayacaklardır.  </w:t>
      </w:r>
    </w:p>
    <w:p w:rsidR="000417DD" w:rsidRDefault="000417DD" w:rsidP="00920C3A">
      <w:pPr>
        <w:pStyle w:val="ListeParagraf"/>
        <w:ind w:left="0"/>
        <w:jc w:val="both"/>
        <w:rPr>
          <w:rFonts w:ascii="Verdana" w:hAnsi="Verdana"/>
          <w:sz w:val="18"/>
          <w:szCs w:val="18"/>
          <w:lang w:val="tr-TR"/>
        </w:rPr>
      </w:pPr>
    </w:p>
    <w:p w:rsidR="000417DD" w:rsidRDefault="000417DD" w:rsidP="00920C3A">
      <w:pPr>
        <w:pStyle w:val="ListeParagraf"/>
        <w:ind w:left="0"/>
        <w:jc w:val="both"/>
        <w:rPr>
          <w:rFonts w:ascii="Verdana" w:hAnsi="Verdana"/>
          <w:sz w:val="18"/>
          <w:szCs w:val="18"/>
          <w:lang w:val="tr-TR"/>
        </w:rPr>
      </w:pPr>
    </w:p>
    <w:p w:rsidR="00920C3A" w:rsidRPr="00920C3A" w:rsidRDefault="00920C3A" w:rsidP="00920C3A">
      <w:pPr>
        <w:pStyle w:val="ListeParagraf"/>
        <w:ind w:left="0"/>
        <w:jc w:val="both"/>
        <w:rPr>
          <w:rFonts w:ascii="Verdana" w:hAnsi="Verdana"/>
          <w:sz w:val="18"/>
          <w:szCs w:val="18"/>
          <w:lang w:val="tr-TR"/>
        </w:rPr>
      </w:pPr>
      <w:r w:rsidRPr="00920C3A">
        <w:rPr>
          <w:rFonts w:ascii="Verdana" w:hAnsi="Verdana"/>
          <w:sz w:val="18"/>
          <w:szCs w:val="18"/>
          <w:lang w:val="tr-TR"/>
        </w:rPr>
        <w:t>Bu sorular:</w:t>
      </w:r>
    </w:p>
    <w:p w:rsidR="00920C3A" w:rsidRPr="00920C3A" w:rsidRDefault="00920C3A" w:rsidP="00920C3A">
      <w:pPr>
        <w:pStyle w:val="ListeParagraf"/>
        <w:numPr>
          <w:ilvl w:val="0"/>
          <w:numId w:val="30"/>
        </w:numPr>
        <w:spacing w:before="100" w:beforeAutospacing="1" w:after="100" w:afterAutospacing="1"/>
        <w:jc w:val="both"/>
        <w:rPr>
          <w:rFonts w:ascii="Verdana" w:hAnsi="Verdana"/>
          <w:sz w:val="18"/>
          <w:szCs w:val="18"/>
          <w:lang w:val="tr-TR"/>
        </w:rPr>
      </w:pPr>
      <w:r w:rsidRPr="00920C3A">
        <w:rPr>
          <w:rFonts w:ascii="Verdana" w:hAnsi="Verdana"/>
          <w:sz w:val="18"/>
          <w:szCs w:val="18"/>
          <w:lang w:val="tr-TR"/>
        </w:rPr>
        <w:t>COĞRAFİ KEŞİFLER</w:t>
      </w:r>
    </w:p>
    <w:p w:rsidR="00920C3A" w:rsidRPr="00920C3A" w:rsidRDefault="00920C3A" w:rsidP="00920C3A">
      <w:pPr>
        <w:pStyle w:val="ListeParagraf"/>
        <w:numPr>
          <w:ilvl w:val="0"/>
          <w:numId w:val="29"/>
        </w:numPr>
        <w:spacing w:before="100" w:beforeAutospacing="1" w:after="100" w:afterAutospacing="1"/>
        <w:jc w:val="both"/>
        <w:rPr>
          <w:rFonts w:ascii="Verdana" w:hAnsi="Verdana"/>
          <w:sz w:val="18"/>
          <w:szCs w:val="18"/>
          <w:lang w:val="tr-TR"/>
        </w:rPr>
      </w:pPr>
      <w:r w:rsidRPr="00920C3A">
        <w:rPr>
          <w:rFonts w:ascii="Verdana" w:hAnsi="Verdana"/>
          <w:sz w:val="18"/>
          <w:szCs w:val="18"/>
          <w:lang w:val="tr-TR"/>
        </w:rPr>
        <w:t>Coğrafi keşifler nelerdir?</w:t>
      </w:r>
    </w:p>
    <w:p w:rsidR="00920C3A" w:rsidRPr="00920C3A" w:rsidRDefault="00920C3A" w:rsidP="00920C3A">
      <w:pPr>
        <w:pStyle w:val="ListeParagraf"/>
        <w:numPr>
          <w:ilvl w:val="0"/>
          <w:numId w:val="29"/>
        </w:numPr>
        <w:spacing w:before="100" w:beforeAutospacing="1" w:after="100" w:afterAutospacing="1"/>
        <w:jc w:val="both"/>
        <w:rPr>
          <w:rFonts w:ascii="Verdana" w:hAnsi="Verdana"/>
          <w:sz w:val="18"/>
          <w:szCs w:val="18"/>
          <w:lang w:val="tr-TR"/>
        </w:rPr>
      </w:pPr>
      <w:r w:rsidRPr="00920C3A">
        <w:rPr>
          <w:rFonts w:ascii="Verdana" w:hAnsi="Verdana"/>
          <w:sz w:val="18"/>
          <w:szCs w:val="18"/>
          <w:lang w:val="tr-TR"/>
        </w:rPr>
        <w:t>Coğrafi keşiflerin nedenleri nelerdir?</w:t>
      </w:r>
    </w:p>
    <w:p w:rsidR="00920C3A" w:rsidRPr="00920C3A" w:rsidRDefault="00920C3A" w:rsidP="00920C3A">
      <w:pPr>
        <w:pStyle w:val="ListeParagraf"/>
        <w:numPr>
          <w:ilvl w:val="0"/>
          <w:numId w:val="29"/>
        </w:numPr>
        <w:spacing w:before="100" w:beforeAutospacing="1" w:after="100" w:afterAutospacing="1"/>
        <w:jc w:val="both"/>
        <w:rPr>
          <w:rFonts w:ascii="Verdana" w:hAnsi="Verdana"/>
          <w:sz w:val="18"/>
          <w:szCs w:val="18"/>
          <w:lang w:val="tr-TR"/>
        </w:rPr>
      </w:pPr>
      <w:r w:rsidRPr="00920C3A">
        <w:rPr>
          <w:rFonts w:ascii="Verdana" w:hAnsi="Verdana"/>
          <w:sz w:val="18"/>
          <w:szCs w:val="18"/>
          <w:lang w:val="tr-TR"/>
        </w:rPr>
        <w:t>Coğrafi keşiflerin sonuçları nelerdir? (Başlıklar siyasi, ekonomik, Osmanlı Devletine etkileri, bilimsel ve dini sonuçlar olacak şekilde hazırlanacaktır.)</w:t>
      </w:r>
    </w:p>
    <w:p w:rsidR="00920C3A" w:rsidRPr="00920C3A" w:rsidRDefault="00920C3A" w:rsidP="00920C3A">
      <w:pPr>
        <w:pStyle w:val="ListeParagraf"/>
        <w:numPr>
          <w:ilvl w:val="0"/>
          <w:numId w:val="29"/>
        </w:numPr>
        <w:spacing w:before="100" w:beforeAutospacing="1" w:after="100" w:afterAutospacing="1"/>
        <w:jc w:val="both"/>
        <w:rPr>
          <w:rFonts w:ascii="Verdana" w:hAnsi="Verdana"/>
          <w:sz w:val="18"/>
          <w:szCs w:val="18"/>
          <w:lang w:val="tr-TR"/>
        </w:rPr>
      </w:pPr>
      <w:r w:rsidRPr="00920C3A">
        <w:rPr>
          <w:rFonts w:ascii="Verdana" w:hAnsi="Verdana"/>
          <w:sz w:val="18"/>
          <w:szCs w:val="18"/>
          <w:lang w:val="tr-TR"/>
        </w:rPr>
        <w:t>Coğrafi keşiflerin öncülüğünü hangi ülkeler yapmıştır, nedenleri nelerdir ?</w:t>
      </w:r>
    </w:p>
    <w:p w:rsidR="00920C3A" w:rsidRPr="00920C3A" w:rsidRDefault="00920C3A" w:rsidP="00920C3A">
      <w:pPr>
        <w:pStyle w:val="ListeParagraf"/>
        <w:ind w:left="1800"/>
        <w:jc w:val="both"/>
        <w:rPr>
          <w:rFonts w:ascii="Verdana" w:hAnsi="Verdana"/>
          <w:sz w:val="18"/>
          <w:szCs w:val="18"/>
          <w:lang w:val="tr-TR"/>
        </w:rPr>
      </w:pPr>
    </w:p>
    <w:p w:rsidR="00920C3A" w:rsidRPr="00920C3A" w:rsidRDefault="00920C3A" w:rsidP="00920C3A">
      <w:pPr>
        <w:pStyle w:val="ListeParagraf"/>
        <w:numPr>
          <w:ilvl w:val="0"/>
          <w:numId w:val="30"/>
        </w:numPr>
        <w:spacing w:before="100" w:beforeAutospacing="1" w:after="100" w:afterAutospacing="1"/>
        <w:jc w:val="both"/>
        <w:rPr>
          <w:rFonts w:ascii="Verdana" w:hAnsi="Verdana"/>
          <w:sz w:val="18"/>
          <w:szCs w:val="18"/>
          <w:lang w:val="tr-TR"/>
        </w:rPr>
      </w:pPr>
      <w:r w:rsidRPr="00920C3A">
        <w:rPr>
          <w:rFonts w:ascii="Verdana" w:hAnsi="Verdana"/>
          <w:sz w:val="18"/>
          <w:szCs w:val="18"/>
          <w:lang w:val="tr-TR"/>
        </w:rPr>
        <w:t>RÖNESANS</w:t>
      </w:r>
    </w:p>
    <w:p w:rsidR="00920C3A" w:rsidRPr="00920C3A" w:rsidRDefault="00920C3A" w:rsidP="00920C3A">
      <w:pPr>
        <w:pStyle w:val="ListeParagraf"/>
        <w:numPr>
          <w:ilvl w:val="0"/>
          <w:numId w:val="31"/>
        </w:numPr>
        <w:spacing w:before="100" w:beforeAutospacing="1" w:after="100" w:afterAutospacing="1"/>
        <w:jc w:val="both"/>
        <w:rPr>
          <w:rFonts w:ascii="Verdana" w:hAnsi="Verdana"/>
          <w:sz w:val="18"/>
          <w:szCs w:val="18"/>
          <w:lang w:val="tr-TR"/>
        </w:rPr>
      </w:pPr>
      <w:r w:rsidRPr="00920C3A">
        <w:rPr>
          <w:rFonts w:ascii="Verdana" w:hAnsi="Verdana"/>
          <w:sz w:val="18"/>
          <w:szCs w:val="18"/>
          <w:lang w:val="tr-TR"/>
        </w:rPr>
        <w:t>Rönesans nedir?</w:t>
      </w:r>
    </w:p>
    <w:p w:rsidR="00920C3A" w:rsidRPr="00920C3A" w:rsidRDefault="00920C3A" w:rsidP="00920C3A">
      <w:pPr>
        <w:pStyle w:val="ListeParagraf"/>
        <w:numPr>
          <w:ilvl w:val="0"/>
          <w:numId w:val="31"/>
        </w:numPr>
        <w:spacing w:before="100" w:beforeAutospacing="1" w:after="100" w:afterAutospacing="1"/>
        <w:jc w:val="both"/>
        <w:rPr>
          <w:rFonts w:ascii="Verdana" w:hAnsi="Verdana"/>
          <w:sz w:val="18"/>
          <w:szCs w:val="18"/>
          <w:lang w:val="tr-TR"/>
        </w:rPr>
      </w:pPr>
      <w:r w:rsidRPr="00920C3A">
        <w:rPr>
          <w:rFonts w:ascii="Verdana" w:hAnsi="Verdana"/>
          <w:sz w:val="18"/>
          <w:szCs w:val="18"/>
          <w:lang w:val="tr-TR"/>
        </w:rPr>
        <w:t>Rönesans hareketinin oluşum nedenleri nelerdir?</w:t>
      </w:r>
    </w:p>
    <w:p w:rsidR="00920C3A" w:rsidRPr="00920C3A" w:rsidRDefault="00920C3A" w:rsidP="00920C3A">
      <w:pPr>
        <w:pStyle w:val="ListeParagraf"/>
        <w:numPr>
          <w:ilvl w:val="0"/>
          <w:numId w:val="31"/>
        </w:numPr>
        <w:spacing w:before="100" w:beforeAutospacing="1" w:after="100" w:afterAutospacing="1"/>
        <w:jc w:val="both"/>
        <w:rPr>
          <w:rFonts w:ascii="Verdana" w:hAnsi="Verdana"/>
          <w:sz w:val="18"/>
          <w:szCs w:val="18"/>
          <w:lang w:val="tr-TR"/>
        </w:rPr>
      </w:pPr>
      <w:r w:rsidRPr="00920C3A">
        <w:rPr>
          <w:rFonts w:ascii="Verdana" w:hAnsi="Verdana"/>
          <w:sz w:val="18"/>
          <w:szCs w:val="18"/>
          <w:lang w:val="tr-TR"/>
        </w:rPr>
        <w:t>Rönesans ilk defa hangi ülkede ortaya çıkmıştır nedeni nedir?</w:t>
      </w:r>
    </w:p>
    <w:p w:rsidR="00920C3A" w:rsidRPr="00920C3A" w:rsidRDefault="00920C3A" w:rsidP="00920C3A">
      <w:pPr>
        <w:pStyle w:val="ListeParagraf"/>
        <w:numPr>
          <w:ilvl w:val="0"/>
          <w:numId w:val="31"/>
        </w:numPr>
        <w:spacing w:before="100" w:beforeAutospacing="1" w:after="100" w:afterAutospacing="1"/>
        <w:jc w:val="both"/>
        <w:rPr>
          <w:rFonts w:ascii="Verdana" w:hAnsi="Verdana"/>
          <w:sz w:val="18"/>
          <w:szCs w:val="18"/>
          <w:lang w:val="tr-TR"/>
        </w:rPr>
      </w:pPr>
      <w:r w:rsidRPr="00920C3A">
        <w:rPr>
          <w:rFonts w:ascii="Verdana" w:hAnsi="Verdana"/>
          <w:sz w:val="18"/>
          <w:szCs w:val="18"/>
          <w:lang w:val="tr-TR"/>
        </w:rPr>
        <w:t>Rönesans hareketinin sonuçları nelerdir?</w:t>
      </w:r>
    </w:p>
    <w:p w:rsidR="00920C3A" w:rsidRPr="00920C3A" w:rsidRDefault="00920C3A" w:rsidP="00920C3A">
      <w:pPr>
        <w:pStyle w:val="ListeParagraf"/>
        <w:numPr>
          <w:ilvl w:val="0"/>
          <w:numId w:val="30"/>
        </w:numPr>
        <w:spacing w:before="100" w:beforeAutospacing="1" w:after="100" w:afterAutospacing="1"/>
        <w:jc w:val="both"/>
        <w:rPr>
          <w:rFonts w:ascii="Verdana" w:hAnsi="Verdana"/>
          <w:sz w:val="18"/>
          <w:szCs w:val="18"/>
          <w:lang w:val="tr-TR"/>
        </w:rPr>
      </w:pPr>
      <w:r w:rsidRPr="00920C3A">
        <w:rPr>
          <w:rFonts w:ascii="Verdana" w:hAnsi="Verdana"/>
          <w:sz w:val="18"/>
          <w:szCs w:val="18"/>
          <w:lang w:val="tr-TR"/>
        </w:rPr>
        <w:t>REFORM</w:t>
      </w:r>
    </w:p>
    <w:p w:rsidR="00920C3A" w:rsidRPr="00920C3A" w:rsidRDefault="00920C3A" w:rsidP="00920C3A">
      <w:pPr>
        <w:pStyle w:val="ListeParagraf"/>
        <w:numPr>
          <w:ilvl w:val="0"/>
          <w:numId w:val="31"/>
        </w:numPr>
        <w:spacing w:before="100" w:beforeAutospacing="1" w:after="100" w:afterAutospacing="1"/>
        <w:jc w:val="both"/>
        <w:rPr>
          <w:rFonts w:ascii="Verdana" w:hAnsi="Verdana"/>
          <w:sz w:val="18"/>
          <w:szCs w:val="18"/>
          <w:lang w:val="tr-TR"/>
        </w:rPr>
      </w:pPr>
      <w:r w:rsidRPr="00920C3A">
        <w:rPr>
          <w:rFonts w:ascii="Verdana" w:hAnsi="Verdana"/>
          <w:sz w:val="18"/>
          <w:szCs w:val="18"/>
          <w:lang w:val="tr-TR"/>
        </w:rPr>
        <w:t>Reform nedir?</w:t>
      </w:r>
    </w:p>
    <w:p w:rsidR="00920C3A" w:rsidRPr="00920C3A" w:rsidRDefault="00920C3A" w:rsidP="00920C3A">
      <w:pPr>
        <w:pStyle w:val="ListeParagraf"/>
        <w:numPr>
          <w:ilvl w:val="0"/>
          <w:numId w:val="31"/>
        </w:numPr>
        <w:spacing w:before="100" w:beforeAutospacing="1" w:after="100" w:afterAutospacing="1"/>
        <w:jc w:val="both"/>
        <w:rPr>
          <w:rFonts w:ascii="Verdana" w:hAnsi="Verdana"/>
          <w:sz w:val="18"/>
          <w:szCs w:val="18"/>
          <w:lang w:val="tr-TR"/>
        </w:rPr>
      </w:pPr>
      <w:r w:rsidRPr="00920C3A">
        <w:rPr>
          <w:rFonts w:ascii="Verdana" w:hAnsi="Verdana"/>
          <w:sz w:val="18"/>
          <w:szCs w:val="18"/>
          <w:lang w:val="tr-TR"/>
        </w:rPr>
        <w:t>Reform hareketlerini kim nerede başlatmıştır?</w:t>
      </w:r>
    </w:p>
    <w:p w:rsidR="00920C3A" w:rsidRPr="00920C3A" w:rsidRDefault="00920C3A" w:rsidP="00920C3A">
      <w:pPr>
        <w:pStyle w:val="ListeParagraf"/>
        <w:numPr>
          <w:ilvl w:val="0"/>
          <w:numId w:val="31"/>
        </w:numPr>
        <w:spacing w:before="100" w:beforeAutospacing="1" w:after="100" w:afterAutospacing="1"/>
        <w:jc w:val="both"/>
        <w:rPr>
          <w:rFonts w:ascii="Verdana" w:hAnsi="Verdana"/>
          <w:sz w:val="18"/>
          <w:szCs w:val="18"/>
          <w:lang w:val="tr-TR"/>
        </w:rPr>
      </w:pPr>
      <w:r w:rsidRPr="00920C3A">
        <w:rPr>
          <w:rFonts w:ascii="Verdana" w:hAnsi="Verdana"/>
          <w:sz w:val="18"/>
          <w:szCs w:val="18"/>
          <w:lang w:val="tr-TR"/>
        </w:rPr>
        <w:t>Reform hareketlerinin oluşum nedenleri nelerdir?</w:t>
      </w:r>
    </w:p>
    <w:p w:rsidR="00920C3A" w:rsidRPr="00920C3A" w:rsidRDefault="00920C3A" w:rsidP="00920C3A">
      <w:pPr>
        <w:pStyle w:val="ListeParagraf"/>
        <w:numPr>
          <w:ilvl w:val="0"/>
          <w:numId w:val="30"/>
        </w:numPr>
        <w:spacing w:before="100" w:beforeAutospacing="1" w:after="100" w:afterAutospacing="1"/>
        <w:jc w:val="both"/>
        <w:rPr>
          <w:rFonts w:ascii="Verdana" w:hAnsi="Verdana"/>
          <w:sz w:val="18"/>
          <w:szCs w:val="18"/>
          <w:lang w:val="tr-TR"/>
        </w:rPr>
      </w:pPr>
      <w:r w:rsidRPr="00920C3A">
        <w:rPr>
          <w:rFonts w:ascii="Verdana" w:hAnsi="Verdana"/>
          <w:sz w:val="18"/>
          <w:szCs w:val="18"/>
          <w:lang w:val="tr-TR"/>
        </w:rPr>
        <w:t>SANAYİ DEVRİM</w:t>
      </w:r>
    </w:p>
    <w:p w:rsidR="00920C3A" w:rsidRPr="00920C3A" w:rsidRDefault="00920C3A" w:rsidP="00920C3A">
      <w:pPr>
        <w:pStyle w:val="ListeParagraf"/>
        <w:numPr>
          <w:ilvl w:val="0"/>
          <w:numId w:val="32"/>
        </w:numPr>
        <w:spacing w:before="100" w:beforeAutospacing="1" w:after="100" w:afterAutospacing="1"/>
        <w:jc w:val="both"/>
        <w:rPr>
          <w:rFonts w:ascii="Verdana" w:hAnsi="Verdana"/>
          <w:sz w:val="18"/>
          <w:szCs w:val="18"/>
          <w:lang w:val="tr-TR"/>
        </w:rPr>
      </w:pPr>
      <w:r w:rsidRPr="00920C3A">
        <w:rPr>
          <w:rFonts w:ascii="Verdana" w:hAnsi="Verdana"/>
          <w:sz w:val="18"/>
          <w:szCs w:val="18"/>
          <w:lang w:val="tr-TR"/>
        </w:rPr>
        <w:t>Sanayi Devrimi nedir?</w:t>
      </w:r>
    </w:p>
    <w:p w:rsidR="00920C3A" w:rsidRPr="00920C3A" w:rsidRDefault="00920C3A" w:rsidP="00920C3A">
      <w:pPr>
        <w:pStyle w:val="ListeParagraf"/>
        <w:numPr>
          <w:ilvl w:val="0"/>
          <w:numId w:val="32"/>
        </w:numPr>
        <w:spacing w:before="100" w:beforeAutospacing="1" w:after="100" w:afterAutospacing="1"/>
        <w:jc w:val="both"/>
        <w:rPr>
          <w:rFonts w:ascii="Verdana" w:hAnsi="Verdana"/>
          <w:sz w:val="18"/>
          <w:szCs w:val="18"/>
          <w:lang w:val="tr-TR"/>
        </w:rPr>
      </w:pPr>
      <w:r w:rsidRPr="00920C3A">
        <w:rPr>
          <w:rFonts w:ascii="Verdana" w:hAnsi="Verdana"/>
          <w:sz w:val="18"/>
          <w:szCs w:val="18"/>
          <w:lang w:val="tr-TR"/>
        </w:rPr>
        <w:t>Sanayi Devriminin sonuçları nelerdir?</w:t>
      </w:r>
    </w:p>
    <w:p w:rsidR="00920C3A" w:rsidRPr="00920C3A" w:rsidRDefault="00920C3A" w:rsidP="00920C3A">
      <w:pPr>
        <w:pStyle w:val="ListeParagraf"/>
        <w:ind w:left="1999"/>
        <w:jc w:val="both"/>
        <w:rPr>
          <w:rFonts w:ascii="Verdana" w:hAnsi="Verdana"/>
          <w:sz w:val="18"/>
          <w:szCs w:val="18"/>
          <w:lang w:val="tr-TR"/>
        </w:rPr>
      </w:pPr>
    </w:p>
    <w:p w:rsidR="00920C3A" w:rsidRDefault="00612335" w:rsidP="00920C3A">
      <w:pPr>
        <w:pStyle w:val="ListeParagraf"/>
        <w:ind w:left="0"/>
        <w:jc w:val="both"/>
        <w:rPr>
          <w:rFonts w:ascii="Verdana" w:hAnsi="Verdana"/>
          <w:sz w:val="18"/>
          <w:szCs w:val="18"/>
          <w:lang w:val="tr-TR"/>
        </w:rPr>
      </w:pPr>
      <w:r>
        <w:rPr>
          <w:rFonts w:ascii="Verdana" w:hAnsi="Verdana"/>
          <w:sz w:val="18"/>
          <w:szCs w:val="18"/>
          <w:lang w:val="tr-TR"/>
        </w:rPr>
        <w:t xml:space="preserve">     </w:t>
      </w:r>
      <w:r w:rsidR="00920C3A" w:rsidRPr="00920C3A">
        <w:rPr>
          <w:rFonts w:ascii="Verdana" w:hAnsi="Verdana"/>
          <w:sz w:val="18"/>
          <w:szCs w:val="18"/>
          <w:lang w:val="tr-TR"/>
        </w:rPr>
        <w:t xml:space="preserve">Proje, video ve slayt montajından oluşacaktır. Bu çalışma için hazırlanmış olan </w:t>
      </w:r>
      <w:hyperlink r:id="rId25" w:history="1">
        <w:r w:rsidR="00920C3A" w:rsidRPr="00920C3A">
          <w:rPr>
            <w:rStyle w:val="Kpr"/>
            <w:rFonts w:ascii="Verdana" w:hAnsi="Verdana"/>
            <w:sz w:val="18"/>
            <w:szCs w:val="18"/>
            <w:lang w:val="tr-TR"/>
          </w:rPr>
          <w:t>Onetruemedia</w:t>
        </w:r>
      </w:hyperlink>
      <w:r w:rsidR="00920C3A" w:rsidRPr="00920C3A">
        <w:rPr>
          <w:rFonts w:ascii="Verdana" w:hAnsi="Verdana"/>
          <w:sz w:val="18"/>
          <w:szCs w:val="18"/>
          <w:lang w:val="tr-TR"/>
        </w:rPr>
        <w:t xml:space="preserve"> veya Windows Movie Maker adlı Web 2.0 uygulamalarından birini kullanacaklardır. Öğrencilere bu uygulamaların kullanımıyla ilgili yönerge ve belgeleri ilgili wiki sayfasından kullanırlar. Videolarında kendi seslerini de kullanabileceklerdir. Proje için bir hafta süre verilir.  Soruları wiki sayfalarında tartışmaları istenir, öğretmen geri dönüt verir.</w:t>
      </w:r>
    </w:p>
    <w:p w:rsidR="00B403E6" w:rsidRPr="00920C3A" w:rsidRDefault="00B403E6" w:rsidP="00920C3A">
      <w:pPr>
        <w:pStyle w:val="ListeParagraf"/>
        <w:ind w:left="0"/>
        <w:jc w:val="both"/>
        <w:rPr>
          <w:rFonts w:ascii="Verdana" w:hAnsi="Verdana"/>
          <w:sz w:val="18"/>
          <w:szCs w:val="18"/>
          <w:lang w:val="tr-TR"/>
        </w:rPr>
      </w:pPr>
    </w:p>
    <w:p w:rsidR="00920C3A" w:rsidRPr="00920C3A" w:rsidRDefault="00920C3A" w:rsidP="00920C3A">
      <w:pPr>
        <w:pStyle w:val="ListeParagraf"/>
        <w:ind w:left="0"/>
        <w:jc w:val="both"/>
        <w:rPr>
          <w:rFonts w:ascii="Verdana" w:hAnsi="Verdana"/>
          <w:sz w:val="18"/>
          <w:szCs w:val="18"/>
          <w:lang w:val="tr-TR"/>
        </w:rPr>
      </w:pPr>
    </w:p>
    <w:p w:rsidR="00920C3A" w:rsidRPr="00920C3A" w:rsidRDefault="00920C3A" w:rsidP="00920C3A">
      <w:pPr>
        <w:pStyle w:val="ListeParagraf"/>
        <w:numPr>
          <w:ilvl w:val="0"/>
          <w:numId w:val="33"/>
        </w:numPr>
        <w:spacing w:before="100" w:beforeAutospacing="1" w:after="100" w:afterAutospacing="1"/>
        <w:jc w:val="both"/>
        <w:rPr>
          <w:rFonts w:ascii="Verdana" w:hAnsi="Verdana"/>
          <w:b/>
          <w:sz w:val="18"/>
          <w:szCs w:val="18"/>
          <w:lang w:val="tr-TR"/>
        </w:rPr>
      </w:pPr>
      <w:r w:rsidRPr="00920C3A">
        <w:rPr>
          <w:rFonts w:ascii="Verdana" w:hAnsi="Verdana"/>
          <w:b/>
          <w:sz w:val="18"/>
          <w:szCs w:val="18"/>
          <w:lang w:val="tr-TR"/>
        </w:rPr>
        <w:t xml:space="preserve">ve  9. Ders  (40+ 40 Dakika) </w:t>
      </w:r>
    </w:p>
    <w:p w:rsidR="00920C3A" w:rsidRPr="00920C3A" w:rsidRDefault="00920C3A" w:rsidP="00920C3A">
      <w:pPr>
        <w:pStyle w:val="ListeParagraf"/>
        <w:ind w:left="786"/>
        <w:jc w:val="both"/>
        <w:rPr>
          <w:rFonts w:ascii="Verdana" w:hAnsi="Verdana"/>
          <w:sz w:val="18"/>
          <w:szCs w:val="18"/>
          <w:lang w:val="tr-TR"/>
        </w:rPr>
      </w:pPr>
    </w:p>
    <w:p w:rsidR="00920C3A" w:rsidRPr="00920C3A" w:rsidRDefault="00920C3A" w:rsidP="00920C3A">
      <w:pPr>
        <w:pStyle w:val="ListeParagraf"/>
        <w:ind w:left="0"/>
        <w:jc w:val="both"/>
        <w:rPr>
          <w:rFonts w:ascii="Verdana" w:hAnsi="Verdana"/>
          <w:sz w:val="18"/>
          <w:szCs w:val="18"/>
          <w:lang w:val="tr-TR"/>
        </w:rPr>
      </w:pPr>
      <w:r w:rsidRPr="00920C3A">
        <w:rPr>
          <w:rFonts w:ascii="Verdana" w:hAnsi="Verdana"/>
          <w:sz w:val="18"/>
          <w:szCs w:val="18"/>
          <w:lang w:val="tr-TR"/>
        </w:rPr>
        <w:t xml:space="preserve"> </w:t>
      </w:r>
      <w:r w:rsidR="00612335">
        <w:rPr>
          <w:rFonts w:ascii="Verdana" w:hAnsi="Verdana"/>
          <w:sz w:val="18"/>
          <w:szCs w:val="18"/>
          <w:lang w:val="tr-TR"/>
        </w:rPr>
        <w:t xml:space="preserve">     </w:t>
      </w:r>
      <w:r w:rsidRPr="00920C3A">
        <w:rPr>
          <w:rFonts w:ascii="Verdana" w:hAnsi="Verdana"/>
          <w:sz w:val="18"/>
          <w:szCs w:val="18"/>
          <w:lang w:val="tr-TR"/>
        </w:rPr>
        <w:t xml:space="preserve">Rönesans konulu broşür hazırlanır.  </w:t>
      </w:r>
      <w:hyperlink r:id="rId26" w:history="1">
        <w:r w:rsidRPr="008A33DF">
          <w:rPr>
            <w:rStyle w:val="Kpr"/>
            <w:rFonts w:ascii="Verdana" w:hAnsi="Verdana"/>
            <w:sz w:val="18"/>
            <w:szCs w:val="18"/>
            <w:lang w:val="tr-TR"/>
          </w:rPr>
          <w:t>Broşür hikâyelendirme</w:t>
        </w:r>
      </w:hyperlink>
      <w:r w:rsidRPr="00920C3A">
        <w:rPr>
          <w:rFonts w:ascii="Verdana" w:hAnsi="Verdana"/>
          <w:sz w:val="18"/>
          <w:szCs w:val="18"/>
          <w:lang w:val="tr-TR"/>
        </w:rPr>
        <w:t xml:space="preserve">, </w:t>
      </w:r>
      <w:hyperlink r:id="rId27" w:history="1">
        <w:r w:rsidRPr="008A33DF">
          <w:rPr>
            <w:rStyle w:val="Kpr"/>
            <w:rFonts w:ascii="Verdana" w:hAnsi="Verdana"/>
            <w:sz w:val="18"/>
            <w:szCs w:val="18"/>
            <w:lang w:val="tr-TR"/>
          </w:rPr>
          <w:t>hikaye panosu</w:t>
        </w:r>
      </w:hyperlink>
      <w:r w:rsidRPr="00920C3A">
        <w:rPr>
          <w:rFonts w:ascii="Verdana" w:hAnsi="Verdana"/>
          <w:sz w:val="18"/>
          <w:szCs w:val="18"/>
          <w:lang w:val="tr-TR"/>
        </w:rPr>
        <w:t xml:space="preserve">, </w:t>
      </w:r>
      <w:hyperlink r:id="rId28" w:history="1">
        <w:r w:rsidRPr="0070171B">
          <w:rPr>
            <w:rStyle w:val="Kpr"/>
            <w:rFonts w:ascii="Verdana" w:hAnsi="Verdana"/>
            <w:sz w:val="18"/>
            <w:szCs w:val="18"/>
            <w:lang w:val="tr-TR"/>
          </w:rPr>
          <w:t>denetleme listesi ve değerlendirme tablosu sınıf wikisinden</w:t>
        </w:r>
      </w:hyperlink>
      <w:r w:rsidRPr="00920C3A">
        <w:rPr>
          <w:rFonts w:ascii="Verdana" w:hAnsi="Verdana"/>
          <w:sz w:val="18"/>
          <w:szCs w:val="18"/>
          <w:lang w:val="tr-TR"/>
        </w:rPr>
        <w:t xml:space="preserve"> incelenir. Çalışmayı iki ders süresi içinde bitirmeleri ve ilgili wiki sayfasına kaydetmeleri istenir. Öğretmen çalışma sırasında günlükleri inceler geri dönüt verir. “Buluş ve icatlar Tarihi”  projesi değerlendirmeleriyle ile ilgili olarak gerek gördüğü takımlarla görüşür. </w:t>
      </w:r>
    </w:p>
    <w:p w:rsidR="00920C3A" w:rsidRPr="00920C3A" w:rsidRDefault="00920C3A" w:rsidP="00920C3A">
      <w:pPr>
        <w:pStyle w:val="ListeParagraf"/>
        <w:ind w:left="0"/>
        <w:jc w:val="both"/>
        <w:rPr>
          <w:rFonts w:ascii="Verdana" w:hAnsi="Verdana"/>
          <w:sz w:val="18"/>
          <w:szCs w:val="18"/>
          <w:lang w:val="tr-TR"/>
        </w:rPr>
      </w:pPr>
    </w:p>
    <w:p w:rsidR="00920C3A" w:rsidRDefault="00B403E6" w:rsidP="00920C3A">
      <w:pPr>
        <w:jc w:val="both"/>
        <w:rPr>
          <w:rFonts w:ascii="Verdana" w:hAnsi="Verdana"/>
          <w:sz w:val="18"/>
          <w:szCs w:val="18"/>
          <w:lang w:val="tr-TR"/>
        </w:rPr>
      </w:pPr>
      <w:r>
        <w:rPr>
          <w:rFonts w:ascii="Verdana" w:hAnsi="Verdana"/>
          <w:sz w:val="18"/>
          <w:szCs w:val="18"/>
          <w:lang w:val="tr-TR"/>
        </w:rPr>
        <w:t xml:space="preserve">              </w:t>
      </w:r>
      <w:r w:rsidR="00920C3A" w:rsidRPr="00920C3A">
        <w:rPr>
          <w:rFonts w:ascii="Verdana" w:hAnsi="Verdana"/>
          <w:sz w:val="18"/>
          <w:szCs w:val="18"/>
          <w:lang w:val="tr-TR"/>
        </w:rPr>
        <w:t>HAFTA 4</w:t>
      </w:r>
    </w:p>
    <w:p w:rsidR="00B403E6" w:rsidRPr="00920C3A" w:rsidRDefault="00B403E6" w:rsidP="00920C3A">
      <w:pPr>
        <w:jc w:val="both"/>
        <w:rPr>
          <w:rFonts w:ascii="Verdana" w:hAnsi="Verdana"/>
          <w:sz w:val="18"/>
          <w:szCs w:val="18"/>
          <w:lang w:val="tr-TR"/>
        </w:rPr>
      </w:pPr>
    </w:p>
    <w:p w:rsidR="00920C3A" w:rsidRPr="00920C3A" w:rsidRDefault="00920C3A" w:rsidP="00920C3A">
      <w:pPr>
        <w:jc w:val="both"/>
        <w:rPr>
          <w:rFonts w:ascii="Verdana" w:hAnsi="Verdana"/>
          <w:b/>
          <w:sz w:val="18"/>
          <w:szCs w:val="18"/>
          <w:lang w:val="tr-TR"/>
        </w:rPr>
      </w:pPr>
      <w:r w:rsidRPr="00920C3A">
        <w:rPr>
          <w:rFonts w:ascii="Verdana" w:hAnsi="Verdana"/>
          <w:sz w:val="18"/>
          <w:szCs w:val="18"/>
          <w:lang w:val="tr-TR"/>
        </w:rPr>
        <w:t xml:space="preserve">         </w:t>
      </w:r>
      <w:r w:rsidRPr="00920C3A">
        <w:rPr>
          <w:rFonts w:ascii="Verdana" w:hAnsi="Verdana"/>
          <w:b/>
          <w:sz w:val="18"/>
          <w:szCs w:val="18"/>
          <w:lang w:val="tr-TR"/>
        </w:rPr>
        <w:t>10.-11. ve 12. Dersler  (40+ 40+ 40 Dakika) :</w:t>
      </w:r>
    </w:p>
    <w:p w:rsidR="00920C3A" w:rsidRPr="00920C3A" w:rsidRDefault="00612335" w:rsidP="00920C3A">
      <w:pPr>
        <w:pStyle w:val="ListeParagraf"/>
        <w:ind w:left="0"/>
        <w:jc w:val="both"/>
        <w:rPr>
          <w:rFonts w:ascii="Verdana" w:hAnsi="Verdana"/>
          <w:sz w:val="18"/>
          <w:szCs w:val="18"/>
          <w:lang w:val="tr-TR"/>
        </w:rPr>
      </w:pPr>
      <w:r>
        <w:rPr>
          <w:rFonts w:ascii="Verdana" w:hAnsi="Verdana"/>
          <w:sz w:val="18"/>
          <w:szCs w:val="18"/>
          <w:lang w:val="tr-TR"/>
        </w:rPr>
        <w:t xml:space="preserve">     </w:t>
      </w:r>
      <w:hyperlink r:id="rId29" w:history="1">
        <w:r w:rsidR="00920C3A" w:rsidRPr="008A33DF">
          <w:rPr>
            <w:rStyle w:val="Kpr"/>
            <w:rFonts w:ascii="Verdana" w:hAnsi="Verdana"/>
            <w:sz w:val="18"/>
            <w:szCs w:val="18"/>
            <w:lang w:val="tr-TR"/>
          </w:rPr>
          <w:t>Akran değerlendirme ölçekleri</w:t>
        </w:r>
      </w:hyperlink>
      <w:r w:rsidR="00920C3A" w:rsidRPr="00920C3A">
        <w:rPr>
          <w:rFonts w:ascii="Verdana" w:hAnsi="Verdana"/>
          <w:sz w:val="18"/>
          <w:szCs w:val="18"/>
          <w:lang w:val="tr-TR"/>
        </w:rPr>
        <w:t xml:space="preserve"> dağıtılır. Video sunumları yapılır. </w:t>
      </w:r>
      <w:hyperlink r:id="rId30" w:history="1">
        <w:r w:rsidR="00920C3A" w:rsidRPr="008A33DF">
          <w:rPr>
            <w:rStyle w:val="Kpr"/>
            <w:rFonts w:ascii="Verdana" w:hAnsi="Verdana"/>
            <w:sz w:val="18"/>
            <w:szCs w:val="18"/>
            <w:lang w:val="tr-TR"/>
          </w:rPr>
          <w:t>Proje değerlendirme ölçeği</w:t>
        </w:r>
      </w:hyperlink>
      <w:r w:rsidR="00920C3A" w:rsidRPr="00920C3A">
        <w:rPr>
          <w:rFonts w:ascii="Verdana" w:hAnsi="Verdana"/>
          <w:sz w:val="18"/>
          <w:szCs w:val="18"/>
          <w:lang w:val="tr-TR"/>
        </w:rPr>
        <w:t xml:space="preserve"> doldurulur.  Ders bitiminden sonra, eksikler wiki sayfasından tekrar izlenerek giderilir. Takım değerlendirmeleri kaydedilir.  Öğretmenlere sınıf wiki adresinden yapmış oldukları gözlemlerle ilgili dönüt alınır. </w:t>
      </w:r>
    </w:p>
    <w:p w:rsidR="00920C3A" w:rsidRDefault="00920C3A" w:rsidP="00920C3A">
      <w:pPr>
        <w:tabs>
          <w:tab w:val="left" w:pos="6636"/>
        </w:tabs>
        <w:jc w:val="both"/>
        <w:outlineLvl w:val="0"/>
        <w:rPr>
          <w:rFonts w:ascii="Verdana" w:hAnsi="Verdana"/>
          <w:sz w:val="18"/>
          <w:szCs w:val="18"/>
          <w:lang w:val="tr-TR"/>
        </w:rPr>
      </w:pPr>
    </w:p>
    <w:p w:rsidR="00F003E4" w:rsidRDefault="00F003E4" w:rsidP="00920C3A">
      <w:pPr>
        <w:tabs>
          <w:tab w:val="left" w:pos="6636"/>
        </w:tabs>
        <w:jc w:val="both"/>
        <w:outlineLvl w:val="0"/>
        <w:rPr>
          <w:rFonts w:ascii="Verdana" w:hAnsi="Verdana"/>
          <w:sz w:val="18"/>
          <w:szCs w:val="18"/>
          <w:lang w:val="tr-TR"/>
        </w:rPr>
      </w:pPr>
    </w:p>
    <w:p w:rsidR="00F003E4" w:rsidRDefault="00F003E4" w:rsidP="00920C3A">
      <w:pPr>
        <w:tabs>
          <w:tab w:val="left" w:pos="6636"/>
        </w:tabs>
        <w:jc w:val="both"/>
        <w:outlineLvl w:val="0"/>
        <w:rPr>
          <w:rFonts w:ascii="Verdana" w:hAnsi="Verdana"/>
          <w:sz w:val="18"/>
          <w:szCs w:val="18"/>
          <w:lang w:val="tr-TR"/>
        </w:rPr>
      </w:pPr>
    </w:p>
    <w:p w:rsidR="00F003E4" w:rsidRDefault="00F003E4" w:rsidP="00920C3A">
      <w:pPr>
        <w:tabs>
          <w:tab w:val="left" w:pos="6636"/>
        </w:tabs>
        <w:jc w:val="both"/>
        <w:outlineLvl w:val="0"/>
        <w:rPr>
          <w:rFonts w:ascii="Verdana" w:hAnsi="Verdana"/>
          <w:sz w:val="18"/>
          <w:szCs w:val="18"/>
          <w:lang w:val="tr-TR"/>
        </w:rPr>
      </w:pPr>
    </w:p>
    <w:p w:rsidR="00F003E4" w:rsidRDefault="00F003E4" w:rsidP="00920C3A">
      <w:pPr>
        <w:tabs>
          <w:tab w:val="left" w:pos="6636"/>
        </w:tabs>
        <w:jc w:val="both"/>
        <w:outlineLvl w:val="0"/>
        <w:rPr>
          <w:rFonts w:ascii="Verdana" w:hAnsi="Verdana"/>
          <w:sz w:val="18"/>
          <w:szCs w:val="18"/>
          <w:lang w:val="tr-TR"/>
        </w:rPr>
      </w:pPr>
    </w:p>
    <w:p w:rsidR="00F003E4" w:rsidRDefault="00F003E4" w:rsidP="00920C3A">
      <w:pPr>
        <w:tabs>
          <w:tab w:val="left" w:pos="6636"/>
        </w:tabs>
        <w:jc w:val="both"/>
        <w:outlineLvl w:val="0"/>
        <w:rPr>
          <w:rFonts w:ascii="Verdana" w:hAnsi="Verdana"/>
          <w:sz w:val="18"/>
          <w:szCs w:val="18"/>
          <w:lang w:val="tr-TR"/>
        </w:rPr>
      </w:pPr>
    </w:p>
    <w:p w:rsidR="00F003E4" w:rsidRDefault="00F003E4" w:rsidP="00920C3A">
      <w:pPr>
        <w:tabs>
          <w:tab w:val="left" w:pos="6636"/>
        </w:tabs>
        <w:jc w:val="both"/>
        <w:outlineLvl w:val="0"/>
        <w:rPr>
          <w:rFonts w:ascii="Verdana" w:hAnsi="Verdana"/>
          <w:sz w:val="18"/>
          <w:szCs w:val="18"/>
          <w:lang w:val="tr-TR"/>
        </w:rPr>
      </w:pPr>
    </w:p>
    <w:p w:rsidR="00F003E4" w:rsidRDefault="00F003E4" w:rsidP="00920C3A">
      <w:pPr>
        <w:tabs>
          <w:tab w:val="left" w:pos="6636"/>
        </w:tabs>
        <w:jc w:val="both"/>
        <w:outlineLvl w:val="0"/>
        <w:rPr>
          <w:rFonts w:ascii="Verdana" w:hAnsi="Verdana"/>
          <w:sz w:val="18"/>
          <w:szCs w:val="18"/>
          <w:lang w:val="tr-TR"/>
        </w:rPr>
      </w:pPr>
    </w:p>
    <w:p w:rsidR="00F003E4" w:rsidRDefault="00F003E4" w:rsidP="00920C3A">
      <w:pPr>
        <w:tabs>
          <w:tab w:val="left" w:pos="6636"/>
        </w:tabs>
        <w:jc w:val="both"/>
        <w:outlineLvl w:val="0"/>
        <w:rPr>
          <w:rFonts w:ascii="Verdana" w:hAnsi="Verdana"/>
          <w:sz w:val="18"/>
          <w:szCs w:val="18"/>
          <w:lang w:val="tr-TR"/>
        </w:rPr>
      </w:pPr>
    </w:p>
    <w:p w:rsidR="00F003E4" w:rsidRDefault="00F003E4" w:rsidP="00920C3A">
      <w:pPr>
        <w:tabs>
          <w:tab w:val="left" w:pos="6636"/>
        </w:tabs>
        <w:jc w:val="both"/>
        <w:outlineLvl w:val="0"/>
        <w:rPr>
          <w:rFonts w:ascii="Verdana" w:hAnsi="Verdana"/>
          <w:sz w:val="18"/>
          <w:szCs w:val="18"/>
          <w:lang w:val="tr-TR"/>
        </w:rPr>
      </w:pPr>
    </w:p>
    <w:p w:rsidR="00F003E4" w:rsidRDefault="00F003E4" w:rsidP="00920C3A">
      <w:pPr>
        <w:tabs>
          <w:tab w:val="left" w:pos="6636"/>
        </w:tabs>
        <w:jc w:val="both"/>
        <w:outlineLvl w:val="0"/>
        <w:rPr>
          <w:rFonts w:ascii="Verdana" w:hAnsi="Verdana"/>
          <w:sz w:val="18"/>
          <w:szCs w:val="18"/>
          <w:lang w:val="tr-TR"/>
        </w:rPr>
      </w:pPr>
    </w:p>
    <w:p w:rsidR="00F003E4" w:rsidRDefault="00F003E4" w:rsidP="00920C3A">
      <w:pPr>
        <w:tabs>
          <w:tab w:val="left" w:pos="6636"/>
        </w:tabs>
        <w:jc w:val="both"/>
        <w:outlineLvl w:val="0"/>
        <w:rPr>
          <w:rFonts w:ascii="Verdana" w:hAnsi="Verdana"/>
          <w:sz w:val="18"/>
          <w:szCs w:val="18"/>
          <w:lang w:val="tr-TR"/>
        </w:rPr>
      </w:pPr>
    </w:p>
    <w:p w:rsidR="00F003E4" w:rsidRDefault="00F003E4" w:rsidP="00920C3A">
      <w:pPr>
        <w:tabs>
          <w:tab w:val="left" w:pos="6636"/>
        </w:tabs>
        <w:jc w:val="both"/>
        <w:outlineLvl w:val="0"/>
        <w:rPr>
          <w:rFonts w:ascii="Verdana" w:hAnsi="Verdana"/>
          <w:sz w:val="18"/>
          <w:szCs w:val="18"/>
          <w:lang w:val="tr-TR"/>
        </w:rPr>
      </w:pPr>
    </w:p>
    <w:p w:rsidR="00F003E4" w:rsidRDefault="00F003E4" w:rsidP="00920C3A">
      <w:pPr>
        <w:tabs>
          <w:tab w:val="left" w:pos="6636"/>
        </w:tabs>
        <w:jc w:val="both"/>
        <w:outlineLvl w:val="0"/>
        <w:rPr>
          <w:rFonts w:ascii="Verdana" w:hAnsi="Verdana"/>
          <w:sz w:val="18"/>
          <w:szCs w:val="18"/>
          <w:lang w:val="tr-TR"/>
        </w:rPr>
      </w:pPr>
    </w:p>
    <w:p w:rsidR="00F003E4" w:rsidRDefault="00F003E4" w:rsidP="00920C3A">
      <w:pPr>
        <w:tabs>
          <w:tab w:val="left" w:pos="6636"/>
        </w:tabs>
        <w:jc w:val="both"/>
        <w:outlineLvl w:val="0"/>
        <w:rPr>
          <w:rFonts w:ascii="Verdana" w:hAnsi="Verdana"/>
          <w:sz w:val="18"/>
          <w:szCs w:val="18"/>
          <w:lang w:val="tr-TR"/>
        </w:rPr>
      </w:pPr>
    </w:p>
    <w:p w:rsidR="00F003E4" w:rsidRDefault="00F003E4" w:rsidP="00920C3A">
      <w:pPr>
        <w:tabs>
          <w:tab w:val="left" w:pos="6636"/>
        </w:tabs>
        <w:jc w:val="both"/>
        <w:outlineLvl w:val="0"/>
        <w:rPr>
          <w:rFonts w:ascii="Verdana" w:hAnsi="Verdana"/>
          <w:sz w:val="18"/>
          <w:szCs w:val="18"/>
          <w:lang w:val="tr-TR"/>
        </w:rPr>
      </w:pPr>
    </w:p>
    <w:p w:rsidR="00F003E4" w:rsidRDefault="00F003E4" w:rsidP="00920C3A">
      <w:pPr>
        <w:tabs>
          <w:tab w:val="left" w:pos="6636"/>
        </w:tabs>
        <w:jc w:val="both"/>
        <w:outlineLvl w:val="0"/>
        <w:rPr>
          <w:rFonts w:ascii="Verdana" w:hAnsi="Verdana"/>
          <w:sz w:val="18"/>
          <w:szCs w:val="18"/>
          <w:lang w:val="tr-TR"/>
        </w:rPr>
      </w:pPr>
    </w:p>
    <w:p w:rsidR="00F003E4" w:rsidRDefault="00F003E4" w:rsidP="00920C3A">
      <w:pPr>
        <w:tabs>
          <w:tab w:val="left" w:pos="6636"/>
        </w:tabs>
        <w:jc w:val="both"/>
        <w:outlineLvl w:val="0"/>
        <w:rPr>
          <w:rFonts w:ascii="Verdana" w:hAnsi="Verdana"/>
          <w:sz w:val="18"/>
          <w:szCs w:val="18"/>
          <w:lang w:val="tr-TR"/>
        </w:rPr>
      </w:pPr>
    </w:p>
    <w:p w:rsidR="00F003E4" w:rsidRPr="00920C3A" w:rsidRDefault="00F003E4" w:rsidP="00920C3A">
      <w:pPr>
        <w:tabs>
          <w:tab w:val="left" w:pos="6636"/>
        </w:tabs>
        <w:jc w:val="both"/>
        <w:outlineLvl w:val="0"/>
        <w:rPr>
          <w:rFonts w:ascii="Verdana" w:hAnsi="Verdana"/>
          <w:sz w:val="18"/>
          <w:szCs w:val="18"/>
          <w:lang w:val="tr-TR"/>
        </w:rPr>
      </w:pPr>
    </w:p>
    <w:p w:rsidR="00DA0353" w:rsidRPr="004E7F8D" w:rsidRDefault="00920C3A" w:rsidP="00920C3A">
      <w:pPr>
        <w:tabs>
          <w:tab w:val="left" w:pos="3514"/>
        </w:tabs>
        <w:rPr>
          <w:lang w:val="tr-TR"/>
        </w:rPr>
      </w:pPr>
      <w:r>
        <w:rPr>
          <w:lang w:val="tr-TR"/>
        </w:rPr>
        <w:tab/>
      </w:r>
    </w:p>
    <w:tbl>
      <w:tblPr>
        <w:tblW w:w="97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269"/>
        <w:gridCol w:w="1831"/>
        <w:gridCol w:w="7656"/>
      </w:tblGrid>
      <w:tr w:rsidR="00FA25BF" w:rsidRPr="004E7F8D">
        <w:trPr>
          <w:trHeight w:val="418"/>
        </w:trPr>
        <w:tc>
          <w:tcPr>
            <w:tcW w:w="9756" w:type="dxa"/>
            <w:gridSpan w:val="3"/>
            <w:tcBorders>
              <w:bottom w:val="nil"/>
            </w:tcBorders>
            <w:shd w:val="clear" w:color="auto" w:fill="E0E0E0"/>
            <w:vAlign w:val="center"/>
          </w:tcPr>
          <w:p w:rsidR="00B63646" w:rsidRPr="004E7F8D" w:rsidRDefault="00FA25BF">
            <w:pPr>
              <w:rPr>
                <w:rFonts w:ascii="Verdana" w:hAnsi="Verdana" w:cs="Arial"/>
                <w:b/>
                <w:bCs/>
                <w:sz w:val="18"/>
                <w:szCs w:val="18"/>
                <w:lang w:val="tr-TR"/>
              </w:rPr>
            </w:pPr>
            <w:r w:rsidRPr="004E7F8D">
              <w:rPr>
                <w:rFonts w:ascii="Verdana" w:hAnsi="Verdana" w:cs="Arial"/>
                <w:b/>
                <w:bCs/>
                <w:sz w:val="18"/>
                <w:szCs w:val="18"/>
                <w:lang w:val="tr-TR"/>
              </w:rPr>
              <w:lastRenderedPageBreak/>
              <w:t>Bireysel Farklılıklara Yönelik Destek</w:t>
            </w:r>
            <w:r w:rsidR="00B63646">
              <w:rPr>
                <w:rFonts w:ascii="Verdana" w:hAnsi="Verdana" w:cs="Arial"/>
                <w:b/>
                <w:bCs/>
                <w:sz w:val="18"/>
                <w:szCs w:val="18"/>
                <w:lang w:val="tr-TR"/>
              </w:rPr>
              <w:t xml:space="preserve">    </w:t>
            </w:r>
          </w:p>
        </w:tc>
      </w:tr>
      <w:tr w:rsidR="00FA25BF" w:rsidRPr="004E7F8D">
        <w:tc>
          <w:tcPr>
            <w:tcW w:w="269" w:type="dxa"/>
            <w:tcBorders>
              <w:top w:val="single" w:sz="4" w:space="0" w:color="auto"/>
              <w:left w:val="single" w:sz="2" w:space="0" w:color="auto"/>
              <w:bottom w:val="single" w:sz="4" w:space="0" w:color="auto"/>
              <w:right w:val="nil"/>
            </w:tcBorders>
            <w:shd w:val="clear" w:color="auto" w:fill="E0E0E0"/>
            <w:vAlign w:val="center"/>
          </w:tcPr>
          <w:p w:rsidR="00FA25BF" w:rsidRPr="004E7F8D" w:rsidRDefault="00FA25BF">
            <w:pPr>
              <w:spacing w:before="120" w:after="120"/>
              <w:rPr>
                <w:rFonts w:ascii="Verdana" w:hAnsi="Verdana" w:cs="Arial"/>
                <w:bCs/>
                <w:sz w:val="18"/>
                <w:szCs w:val="18"/>
                <w:lang w:val="tr-TR"/>
              </w:rPr>
            </w:pPr>
          </w:p>
        </w:tc>
        <w:tc>
          <w:tcPr>
            <w:tcW w:w="1831" w:type="dxa"/>
            <w:tcBorders>
              <w:top w:val="single" w:sz="4" w:space="0" w:color="auto"/>
              <w:left w:val="nil"/>
              <w:bottom w:val="single" w:sz="4" w:space="0" w:color="auto"/>
              <w:right w:val="nil"/>
            </w:tcBorders>
            <w:shd w:val="clear" w:color="auto" w:fill="E0E0E0"/>
            <w:vAlign w:val="center"/>
          </w:tcPr>
          <w:p w:rsidR="00FA25BF" w:rsidRPr="004E7F8D" w:rsidRDefault="00FA25BF">
            <w:pPr>
              <w:spacing w:before="120" w:after="120"/>
              <w:rPr>
                <w:rFonts w:ascii="Verdana" w:hAnsi="Verdana" w:cs="Arial"/>
                <w:b/>
                <w:bCs/>
                <w:sz w:val="18"/>
                <w:szCs w:val="18"/>
                <w:lang w:val="tr-TR"/>
              </w:rPr>
            </w:pPr>
            <w:r w:rsidRPr="004E7F8D">
              <w:rPr>
                <w:rFonts w:ascii="Verdana" w:hAnsi="Verdana" w:cs="Arial"/>
                <w:b/>
                <w:bCs/>
                <w:sz w:val="18"/>
                <w:lang w:val="tr-TR"/>
              </w:rPr>
              <w:t xml:space="preserve">Öğrenme güçlüğü çeken öğrenci </w:t>
            </w:r>
          </w:p>
        </w:tc>
        <w:tc>
          <w:tcPr>
            <w:tcW w:w="7656" w:type="dxa"/>
            <w:tcBorders>
              <w:top w:val="single" w:sz="4" w:space="0" w:color="auto"/>
              <w:left w:val="nil"/>
              <w:bottom w:val="single" w:sz="4" w:space="0" w:color="auto"/>
            </w:tcBorders>
          </w:tcPr>
          <w:p w:rsidR="00FA25BF" w:rsidRPr="00165F79" w:rsidRDefault="00697099">
            <w:pPr>
              <w:spacing w:before="60" w:after="60"/>
              <w:rPr>
                <w:rFonts w:ascii="Verdana" w:hAnsi="Verdana" w:cs="Arial"/>
                <w:sz w:val="18"/>
                <w:szCs w:val="18"/>
                <w:lang w:val="tr-TR"/>
              </w:rPr>
            </w:pPr>
            <w:r>
              <w:rPr>
                <w:rFonts w:ascii="Verdana" w:hAnsi="Verdana"/>
                <w:sz w:val="18"/>
                <w:szCs w:val="18"/>
                <w:lang w:val="tr-TR" w:eastAsia="tr-TR"/>
              </w:rPr>
              <w:t xml:space="preserve">    </w:t>
            </w:r>
            <w:r w:rsidR="00CC3384" w:rsidRPr="00165F79">
              <w:rPr>
                <w:rFonts w:ascii="Verdana" w:hAnsi="Verdana"/>
                <w:sz w:val="18"/>
                <w:szCs w:val="18"/>
                <w:lang w:val="tr-TR" w:eastAsia="tr-TR"/>
              </w:rPr>
              <w:t xml:space="preserve">Öğrenciler bilgisayar çalışması için teknik açıdan yetenekli öğrencilerle eşleştirilir. Öğrenciye ne bildiğini, ne merak ettiğini sorarak ön bilgiye ulaşma sağlanır. </w:t>
            </w:r>
            <w:r w:rsidR="00CC3384" w:rsidRPr="00165F79">
              <w:rPr>
                <w:rStyle w:val="bodytext"/>
                <w:rFonts w:ascii="Verdana" w:hAnsi="Verdana"/>
                <w:sz w:val="18"/>
                <w:szCs w:val="18"/>
                <w:lang w:val="tr-TR"/>
              </w:rPr>
              <w:t xml:space="preserve">Günlük kaydını öğrenci için belirlediği öğrenme amaçlarını öncelik sırasına koymada kullanabilir. </w:t>
            </w:r>
            <w:r w:rsidR="00CC3384" w:rsidRPr="00165F79">
              <w:rPr>
                <w:rFonts w:ascii="Verdana" w:hAnsi="Verdana"/>
                <w:sz w:val="18"/>
                <w:szCs w:val="18"/>
                <w:lang w:val="tr-TR" w:eastAsia="tr-TR"/>
              </w:rPr>
              <w:t>Grafik düzenleyiciler ile görsel şematik ve web araçlarını kullanarak ne bildiği öğretilebilir.</w:t>
            </w:r>
            <w:r w:rsidR="00CC3384" w:rsidRPr="00165F79">
              <w:rPr>
                <w:rFonts w:ascii="Verdana" w:hAnsi="Verdana"/>
                <w:sz w:val="18"/>
                <w:szCs w:val="18"/>
                <w:lang w:val="tr-TR"/>
              </w:rPr>
              <w:t xml:space="preserve"> </w:t>
            </w:r>
            <w:r w:rsidR="00124C44">
              <w:rPr>
                <w:rFonts w:ascii="Verdana" w:hAnsi="Verdana"/>
                <w:sz w:val="18"/>
                <w:szCs w:val="18"/>
                <w:lang w:val="tr-TR"/>
              </w:rPr>
              <w:t>“</w:t>
            </w:r>
            <w:r w:rsidR="00CC3384" w:rsidRPr="00165F79">
              <w:rPr>
                <w:rFonts w:ascii="Verdana" w:hAnsi="Verdana"/>
                <w:sz w:val="18"/>
                <w:szCs w:val="18"/>
                <w:lang w:val="tr-TR"/>
              </w:rPr>
              <w:t>Inspiration</w:t>
            </w:r>
            <w:r w:rsidR="00124C44">
              <w:rPr>
                <w:rFonts w:ascii="Verdana" w:hAnsi="Verdana"/>
                <w:sz w:val="18"/>
                <w:szCs w:val="18"/>
                <w:lang w:val="tr-TR"/>
              </w:rPr>
              <w:t>”</w:t>
            </w:r>
            <w:r w:rsidR="00CC3384" w:rsidRPr="00165F79">
              <w:rPr>
                <w:rFonts w:ascii="Verdana" w:hAnsi="Verdana"/>
                <w:sz w:val="18"/>
                <w:szCs w:val="18"/>
                <w:lang w:val="tr-TR"/>
              </w:rPr>
              <w:t xml:space="preserve"> gibi destekleyici teknolojiler kullanılarak yardımcı olunur.</w:t>
            </w:r>
          </w:p>
        </w:tc>
      </w:tr>
      <w:tr w:rsidR="00FA25BF" w:rsidRPr="004E7F8D">
        <w:tc>
          <w:tcPr>
            <w:tcW w:w="269" w:type="dxa"/>
            <w:tcBorders>
              <w:top w:val="single" w:sz="4" w:space="0" w:color="auto"/>
              <w:left w:val="single" w:sz="2" w:space="0" w:color="auto"/>
              <w:bottom w:val="single" w:sz="4" w:space="0" w:color="auto"/>
              <w:right w:val="nil"/>
            </w:tcBorders>
            <w:shd w:val="clear" w:color="auto" w:fill="E0E0E0"/>
            <w:vAlign w:val="center"/>
          </w:tcPr>
          <w:p w:rsidR="00FA25BF" w:rsidRPr="004E7F8D" w:rsidRDefault="00FA25BF">
            <w:pPr>
              <w:spacing w:before="120" w:after="120"/>
              <w:rPr>
                <w:rFonts w:ascii="Verdana" w:hAnsi="Verdana" w:cs="Arial"/>
                <w:bCs/>
                <w:sz w:val="18"/>
                <w:szCs w:val="18"/>
                <w:lang w:val="tr-TR"/>
              </w:rPr>
            </w:pPr>
          </w:p>
        </w:tc>
        <w:tc>
          <w:tcPr>
            <w:tcW w:w="1831" w:type="dxa"/>
            <w:tcBorders>
              <w:top w:val="single" w:sz="4" w:space="0" w:color="auto"/>
              <w:left w:val="nil"/>
              <w:bottom w:val="single" w:sz="4" w:space="0" w:color="auto"/>
              <w:right w:val="nil"/>
            </w:tcBorders>
            <w:shd w:val="clear" w:color="auto" w:fill="E0E0E0"/>
            <w:vAlign w:val="center"/>
          </w:tcPr>
          <w:p w:rsidR="00FA25BF" w:rsidRPr="004E7F8D" w:rsidRDefault="00FA25BF">
            <w:pPr>
              <w:spacing w:before="120" w:after="120"/>
              <w:rPr>
                <w:rFonts w:ascii="Verdana" w:hAnsi="Verdana" w:cs="Arial"/>
                <w:b/>
                <w:bCs/>
                <w:sz w:val="18"/>
                <w:szCs w:val="18"/>
                <w:lang w:val="tr-TR"/>
              </w:rPr>
            </w:pPr>
            <w:r w:rsidRPr="004E7F8D">
              <w:rPr>
                <w:rFonts w:ascii="Verdana" w:hAnsi="Verdana" w:cs="Arial"/>
                <w:b/>
                <w:bCs/>
                <w:sz w:val="18"/>
                <w:lang w:val="tr-TR"/>
              </w:rPr>
              <w:t>Üstün zekalı ya da yetenekli öğrenci</w:t>
            </w:r>
          </w:p>
        </w:tc>
        <w:tc>
          <w:tcPr>
            <w:tcW w:w="7656" w:type="dxa"/>
            <w:tcBorders>
              <w:top w:val="single" w:sz="4" w:space="0" w:color="auto"/>
              <w:left w:val="nil"/>
              <w:bottom w:val="single" w:sz="2" w:space="0" w:color="auto"/>
            </w:tcBorders>
          </w:tcPr>
          <w:p w:rsidR="00CC3384" w:rsidRPr="00165F79" w:rsidRDefault="00697099" w:rsidP="00165F79">
            <w:pPr>
              <w:spacing w:before="100" w:beforeAutospacing="1" w:after="100" w:afterAutospacing="1"/>
              <w:jc w:val="both"/>
              <w:rPr>
                <w:rFonts w:ascii="Verdana" w:hAnsi="Verdana"/>
                <w:sz w:val="18"/>
                <w:szCs w:val="18"/>
                <w:lang w:val="tr-TR" w:eastAsia="tr-TR"/>
              </w:rPr>
            </w:pPr>
            <w:r>
              <w:rPr>
                <w:rFonts w:ascii="Verdana" w:hAnsi="Verdana"/>
                <w:sz w:val="18"/>
                <w:szCs w:val="18"/>
                <w:lang w:val="tr-TR" w:eastAsia="tr-TR"/>
              </w:rPr>
              <w:t xml:space="preserve">    </w:t>
            </w:r>
            <w:r w:rsidR="00CC3384" w:rsidRPr="00165F79">
              <w:rPr>
                <w:rFonts w:ascii="Verdana" w:hAnsi="Verdana"/>
                <w:sz w:val="18"/>
                <w:szCs w:val="18"/>
                <w:lang w:val="tr-TR" w:eastAsia="tr-TR"/>
              </w:rPr>
              <w:t>Farklılaştırma yöntemiyle, içerik, süreç ve ürün elde edilir. İçerik bölümünde içeriği alabilecekleri farklı yollar verilir</w:t>
            </w:r>
            <w:r w:rsidR="00CC3384" w:rsidRPr="00165F79">
              <w:rPr>
                <w:rFonts w:ascii="Verdana" w:hAnsi="Verdana" w:cs="Arial"/>
                <w:sz w:val="18"/>
                <w:szCs w:val="18"/>
                <w:lang w:val="tr-TR"/>
              </w:rPr>
              <w:t>. Süreçte i</w:t>
            </w:r>
            <w:r w:rsidR="00CC3384" w:rsidRPr="00165F79">
              <w:rPr>
                <w:rFonts w:ascii="Verdana" w:eastAsia="Calibri" w:hAnsi="Verdana" w:cs="Arial"/>
                <w:sz w:val="18"/>
                <w:szCs w:val="18"/>
                <w:lang w:val="tr-TR"/>
              </w:rPr>
              <w:t xml:space="preserve">çeriğe yaklaşmada </w:t>
            </w:r>
            <w:r w:rsidR="00CC3384" w:rsidRPr="00165F79">
              <w:rPr>
                <w:rFonts w:ascii="Verdana" w:hAnsi="Verdana" w:cs="Arial"/>
                <w:sz w:val="18"/>
                <w:szCs w:val="18"/>
                <w:lang w:val="tr-TR"/>
              </w:rPr>
              <w:t xml:space="preserve">yine </w:t>
            </w:r>
            <w:r w:rsidR="00CC3384" w:rsidRPr="00165F79">
              <w:rPr>
                <w:rFonts w:ascii="Verdana" w:eastAsia="Calibri" w:hAnsi="Verdana" w:cs="Arial"/>
                <w:sz w:val="18"/>
                <w:szCs w:val="18"/>
                <w:lang w:val="tr-TR"/>
              </w:rPr>
              <w:t>farklı yollar öner</w:t>
            </w:r>
            <w:r w:rsidR="00CC3384" w:rsidRPr="00165F79">
              <w:rPr>
                <w:rFonts w:ascii="Verdana" w:hAnsi="Verdana" w:cs="Arial"/>
                <w:sz w:val="18"/>
                <w:szCs w:val="18"/>
                <w:lang w:val="tr-TR"/>
              </w:rPr>
              <w:t>ilir.   Ürün bölümünde ise,  projeyi sergileyebi</w:t>
            </w:r>
            <w:r w:rsidR="006931A2">
              <w:rPr>
                <w:rFonts w:ascii="Verdana" w:hAnsi="Verdana" w:cs="Arial"/>
                <w:sz w:val="18"/>
                <w:szCs w:val="18"/>
                <w:lang w:val="tr-TR"/>
              </w:rPr>
              <w:t>leceği alternatif web 2.0 uygula</w:t>
            </w:r>
            <w:del w:id="0" w:author="PERFECT XP PC1" w:date="2010-06-29T01:49:00Z">
              <w:r w:rsidR="00CC3384" w:rsidRPr="00165F79" w:rsidDel="006931A2">
                <w:rPr>
                  <w:rFonts w:ascii="Verdana" w:hAnsi="Verdana" w:cs="Arial"/>
                  <w:sz w:val="18"/>
                  <w:szCs w:val="18"/>
                  <w:lang w:val="tr-TR"/>
                </w:rPr>
                <w:delText>maları</w:delText>
              </w:r>
            </w:del>
            <w:r w:rsidR="00CC3384" w:rsidRPr="00165F79">
              <w:rPr>
                <w:rFonts w:ascii="Verdana" w:hAnsi="Verdana" w:cs="Arial"/>
                <w:sz w:val="18"/>
                <w:szCs w:val="18"/>
                <w:lang w:val="tr-TR"/>
              </w:rPr>
              <w:t xml:space="preserve"> kullanabilir yada tüm çalışmayı tek bir projeye dönüştürebilir</w:t>
            </w:r>
            <w:r w:rsidR="00124C44">
              <w:rPr>
                <w:rFonts w:ascii="Verdana" w:hAnsi="Verdana" w:cs="Arial"/>
                <w:sz w:val="18"/>
                <w:szCs w:val="18"/>
                <w:lang w:val="tr-TR"/>
              </w:rPr>
              <w:t>.</w:t>
            </w:r>
          </w:p>
          <w:p w:rsidR="00FA25BF" w:rsidRPr="00165F79" w:rsidRDefault="00FA25BF">
            <w:pPr>
              <w:spacing w:before="60" w:after="60"/>
              <w:rPr>
                <w:rFonts w:ascii="Verdana" w:hAnsi="Verdana" w:cs="Arial"/>
                <w:sz w:val="18"/>
                <w:szCs w:val="18"/>
                <w:lang w:val="tr-TR"/>
              </w:rPr>
            </w:pPr>
          </w:p>
        </w:tc>
      </w:tr>
      <w:tr w:rsidR="00FA25BF" w:rsidRPr="004E7F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trPr>
        <w:tc>
          <w:tcPr>
            <w:tcW w:w="9756" w:type="dxa"/>
            <w:gridSpan w:val="3"/>
            <w:tcBorders>
              <w:top w:val="single" w:sz="2" w:space="0" w:color="auto"/>
              <w:left w:val="single" w:sz="2" w:space="0" w:color="auto"/>
              <w:bottom w:val="nil"/>
              <w:right w:val="single" w:sz="2" w:space="0" w:color="auto"/>
            </w:tcBorders>
            <w:shd w:val="clear" w:color="auto" w:fill="000000"/>
            <w:vAlign w:val="center"/>
          </w:tcPr>
          <w:p w:rsidR="00FA25BF" w:rsidRPr="004E7F8D" w:rsidRDefault="00FA25BF">
            <w:pPr>
              <w:spacing w:before="120" w:after="120"/>
              <w:rPr>
                <w:rFonts w:ascii="Verdana" w:hAnsi="Verdana" w:cs="Arial"/>
                <w:b/>
                <w:sz w:val="18"/>
                <w:szCs w:val="18"/>
                <w:lang w:val="tr-TR" w:bidi="he-IL"/>
              </w:rPr>
            </w:pPr>
            <w:r w:rsidRPr="004E7F8D">
              <w:rPr>
                <w:rFonts w:ascii="Verdana" w:hAnsi="Verdana" w:cs="Arial"/>
                <w:b/>
                <w:bCs/>
                <w:sz w:val="18"/>
                <w:szCs w:val="18"/>
                <w:lang w:val="tr-TR"/>
              </w:rPr>
              <w:t>Ünite için Gerekli Kaynaklar ve Malzemeler</w:t>
            </w:r>
          </w:p>
        </w:tc>
      </w:tr>
    </w:tbl>
    <w:p w:rsidR="00FA25BF" w:rsidRPr="004E7F8D" w:rsidRDefault="00FA25BF">
      <w:pPr>
        <w:pStyle w:val="Balk3"/>
        <w:rPr>
          <w:b/>
          <w:sz w:val="18"/>
          <w:szCs w:val="18"/>
          <w:lang w:val="tr-TR"/>
        </w:rPr>
        <w:sectPr w:rsidR="00FA25BF" w:rsidRPr="004E7F8D" w:rsidSect="007703B5">
          <w:headerReference w:type="default" r:id="rId31"/>
          <w:footerReference w:type="default" r:id="rId32"/>
          <w:pgSz w:w="12240" w:h="15840" w:code="1"/>
          <w:pgMar w:top="1152" w:right="1008" w:bottom="426" w:left="1008" w:header="708" w:footer="864" w:gutter="0"/>
          <w:cols w:space="708"/>
          <w:formProt w:val="0"/>
        </w:sectPr>
      </w:pPr>
    </w:p>
    <w:tbl>
      <w:tblPr>
        <w:tblW w:w="97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32"/>
        <w:gridCol w:w="2173"/>
        <w:gridCol w:w="4951"/>
      </w:tblGrid>
      <w:tr w:rsidR="00FA25BF" w:rsidRPr="004E7F8D">
        <w:tc>
          <w:tcPr>
            <w:tcW w:w="9756" w:type="dxa"/>
            <w:gridSpan w:val="3"/>
            <w:tcBorders>
              <w:top w:val="nil"/>
              <w:left w:val="single" w:sz="2" w:space="0" w:color="auto"/>
              <w:bottom w:val="nil"/>
              <w:right w:val="single" w:sz="2" w:space="0" w:color="auto"/>
            </w:tcBorders>
            <w:shd w:val="clear" w:color="auto" w:fill="E0E0E0"/>
            <w:vAlign w:val="center"/>
          </w:tcPr>
          <w:p w:rsidR="00FA25BF" w:rsidRPr="004E7F8D" w:rsidRDefault="00FA25BF">
            <w:pPr>
              <w:pStyle w:val="Balk3"/>
              <w:rPr>
                <w:sz w:val="18"/>
                <w:szCs w:val="18"/>
                <w:lang w:val="tr-TR"/>
              </w:rPr>
            </w:pPr>
            <w:r w:rsidRPr="004E7F8D">
              <w:rPr>
                <w:b/>
                <w:sz w:val="18"/>
                <w:szCs w:val="18"/>
                <w:lang w:val="tr-TR"/>
              </w:rPr>
              <w:lastRenderedPageBreak/>
              <w:t xml:space="preserve">Teknoloji – Donanım </w:t>
            </w:r>
            <w:r w:rsidRPr="004E7F8D">
              <w:rPr>
                <w:sz w:val="18"/>
                <w:szCs w:val="18"/>
                <w:lang w:val="tr-TR"/>
              </w:rPr>
              <w:t>(Kullanmayı düşündüğünüz aracın yanındaki kutuya tıklayın</w:t>
            </w:r>
            <w:r w:rsidRPr="004E7F8D">
              <w:rPr>
                <w:sz w:val="18"/>
                <w:szCs w:val="18"/>
                <w:lang w:val="tr-TR" w:bidi="he-IL"/>
              </w:rPr>
              <w:t xml:space="preserve">)             </w:t>
            </w:r>
          </w:p>
        </w:tc>
      </w:tr>
      <w:tr w:rsidR="00FA25BF" w:rsidRPr="004E7F8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2632" w:type="dxa"/>
            <w:tcBorders>
              <w:right w:val="nil"/>
            </w:tcBorders>
          </w:tcPr>
          <w:p w:rsidR="00FA25BF" w:rsidRPr="004E7F8D" w:rsidRDefault="000D27DD">
            <w:pPr>
              <w:spacing w:before="60" w:after="60"/>
              <w:rPr>
                <w:rFonts w:ascii="Verdana" w:hAnsi="Verdana" w:cs="Arial"/>
                <w:bCs/>
                <w:sz w:val="18"/>
                <w:szCs w:val="18"/>
                <w:lang w:val="tr-TR"/>
              </w:rPr>
            </w:pPr>
            <w:r w:rsidRPr="004E7F8D">
              <w:rPr>
                <w:rFonts w:ascii="Verdana" w:hAnsi="Verdana" w:cs="Arial"/>
                <w:bCs/>
                <w:sz w:val="18"/>
                <w:szCs w:val="18"/>
                <w:lang w:val="tr-TR"/>
              </w:rPr>
              <w:fldChar w:fldCharType="begin">
                <w:ffData>
                  <w:name w:val="Check1"/>
                  <w:enabled/>
                  <w:calcOnExit w:val="0"/>
                  <w:checkBox>
                    <w:sizeAuto/>
                    <w:default w:val="0"/>
                  </w:checkBox>
                </w:ffData>
              </w:fldChar>
            </w:r>
            <w:r w:rsidR="00FA25BF" w:rsidRPr="004E7F8D">
              <w:rPr>
                <w:rFonts w:ascii="Verdana" w:hAnsi="Verdana" w:cs="Arial"/>
                <w:bCs/>
                <w:sz w:val="18"/>
                <w:szCs w:val="18"/>
                <w:lang w:val="tr-TR"/>
              </w:rPr>
              <w:instrText xml:space="preserve"> FORMCHECKBOX </w:instrText>
            </w:r>
            <w:r w:rsidRPr="004E7F8D">
              <w:rPr>
                <w:rFonts w:ascii="Verdana" w:hAnsi="Verdana" w:cs="Arial"/>
                <w:bCs/>
                <w:sz w:val="18"/>
                <w:szCs w:val="18"/>
                <w:lang w:val="tr-TR"/>
              </w:rPr>
            </w:r>
            <w:r w:rsidRPr="004E7F8D">
              <w:rPr>
                <w:rFonts w:ascii="Verdana" w:hAnsi="Verdana" w:cs="Arial"/>
                <w:bCs/>
                <w:sz w:val="18"/>
                <w:szCs w:val="18"/>
                <w:lang w:val="tr-TR"/>
              </w:rPr>
              <w:fldChar w:fldCharType="end"/>
            </w:r>
            <w:r w:rsidR="00FA25BF" w:rsidRPr="004E7F8D">
              <w:rPr>
                <w:rFonts w:ascii="Verdana" w:hAnsi="Verdana" w:cs="Arial"/>
                <w:bCs/>
                <w:sz w:val="18"/>
                <w:szCs w:val="18"/>
                <w:lang w:val="tr-TR"/>
              </w:rPr>
              <w:t xml:space="preserve"> Fotoğraf </w:t>
            </w:r>
            <w:r w:rsidR="006931A2" w:rsidRPr="004E7F8D">
              <w:rPr>
                <w:rFonts w:ascii="Verdana" w:hAnsi="Verdana" w:cs="Arial"/>
                <w:bCs/>
                <w:sz w:val="18"/>
                <w:szCs w:val="18"/>
                <w:lang w:val="tr-TR"/>
              </w:rPr>
              <w:t>Makinesi</w:t>
            </w:r>
            <w:r w:rsidR="00FA25BF" w:rsidRPr="004E7F8D">
              <w:rPr>
                <w:rFonts w:ascii="Verdana" w:hAnsi="Verdana" w:cs="Arial"/>
                <w:bCs/>
                <w:sz w:val="18"/>
                <w:szCs w:val="18"/>
                <w:lang w:val="tr-TR"/>
              </w:rPr>
              <w:t xml:space="preserve"> </w:t>
            </w:r>
          </w:p>
          <w:p w:rsidR="00FA25BF" w:rsidRPr="004E7F8D" w:rsidRDefault="000D27DD">
            <w:pPr>
              <w:spacing w:before="60" w:after="60"/>
              <w:rPr>
                <w:rFonts w:ascii="Verdana" w:hAnsi="Verdana" w:cs="Arial"/>
                <w:bCs/>
                <w:sz w:val="18"/>
                <w:szCs w:val="18"/>
                <w:lang w:val="tr-TR"/>
              </w:rPr>
            </w:pPr>
            <w:r>
              <w:rPr>
                <w:rFonts w:ascii="Verdana" w:hAnsi="Verdana" w:cs="Arial"/>
                <w:bCs/>
                <w:sz w:val="18"/>
                <w:szCs w:val="18"/>
                <w:lang w:val="tr-TR"/>
              </w:rPr>
              <w:fldChar w:fldCharType="begin">
                <w:ffData>
                  <w:name w:val=""/>
                  <w:enabled/>
                  <w:calcOnExit w:val="0"/>
                  <w:checkBox>
                    <w:sizeAuto/>
                    <w:default w:val="1"/>
                  </w:checkBox>
                </w:ffData>
              </w:fldChar>
            </w:r>
            <w:r w:rsidR="006931A2">
              <w:rPr>
                <w:rFonts w:ascii="Verdana" w:hAnsi="Verdana" w:cs="Arial"/>
                <w:bCs/>
                <w:sz w:val="18"/>
                <w:szCs w:val="18"/>
                <w:lang w:val="tr-TR"/>
              </w:rPr>
              <w:instrText xml:space="preserve"> FORMCHECKBOX </w:instrText>
            </w:r>
            <w:r>
              <w:rPr>
                <w:rFonts w:ascii="Verdana" w:hAnsi="Verdana" w:cs="Arial"/>
                <w:bCs/>
                <w:sz w:val="18"/>
                <w:szCs w:val="18"/>
                <w:lang w:val="tr-TR"/>
              </w:rPr>
            </w:r>
            <w:r>
              <w:rPr>
                <w:rFonts w:ascii="Verdana" w:hAnsi="Verdana" w:cs="Arial"/>
                <w:bCs/>
                <w:sz w:val="18"/>
                <w:szCs w:val="18"/>
                <w:lang w:val="tr-TR"/>
              </w:rPr>
              <w:fldChar w:fldCharType="end"/>
            </w:r>
            <w:r w:rsidR="00FA25BF" w:rsidRPr="004E7F8D">
              <w:rPr>
                <w:rFonts w:ascii="Verdana" w:hAnsi="Verdana" w:cs="Arial"/>
                <w:bCs/>
                <w:sz w:val="18"/>
                <w:szCs w:val="18"/>
                <w:lang w:val="tr-TR"/>
              </w:rPr>
              <w:t xml:space="preserve"> Bilgisayarlar </w:t>
            </w:r>
          </w:p>
          <w:bookmarkStart w:id="1" w:name="Check1"/>
          <w:p w:rsidR="00FA25BF" w:rsidRPr="004E7F8D" w:rsidRDefault="000D27DD">
            <w:pPr>
              <w:spacing w:before="60" w:after="60"/>
              <w:rPr>
                <w:rFonts w:ascii="Verdana" w:hAnsi="Verdana" w:cs="Arial"/>
                <w:bCs/>
                <w:sz w:val="18"/>
                <w:szCs w:val="18"/>
                <w:lang w:val="tr-TR"/>
              </w:rPr>
            </w:pPr>
            <w:r>
              <w:rPr>
                <w:rFonts w:ascii="Verdana" w:hAnsi="Verdana" w:cs="Arial"/>
                <w:bCs/>
                <w:sz w:val="18"/>
                <w:szCs w:val="18"/>
                <w:lang w:val="tr-TR"/>
              </w:rPr>
              <w:fldChar w:fldCharType="begin">
                <w:ffData>
                  <w:name w:val="Check1"/>
                  <w:enabled/>
                  <w:calcOnExit w:val="0"/>
                  <w:checkBox>
                    <w:size w:val="20"/>
                    <w:default w:val="0"/>
                  </w:checkBox>
                </w:ffData>
              </w:fldChar>
            </w:r>
            <w:r w:rsidR="006931A2">
              <w:rPr>
                <w:rFonts w:ascii="Verdana" w:hAnsi="Verdana" w:cs="Arial"/>
                <w:bCs/>
                <w:sz w:val="18"/>
                <w:szCs w:val="18"/>
                <w:lang w:val="tr-TR"/>
              </w:rPr>
              <w:instrText xml:space="preserve"> FORMCHECKBOX </w:instrText>
            </w:r>
            <w:r>
              <w:rPr>
                <w:rFonts w:ascii="Verdana" w:hAnsi="Verdana" w:cs="Arial"/>
                <w:bCs/>
                <w:sz w:val="18"/>
                <w:szCs w:val="18"/>
                <w:lang w:val="tr-TR"/>
              </w:rPr>
            </w:r>
            <w:r>
              <w:rPr>
                <w:rFonts w:ascii="Verdana" w:hAnsi="Verdana" w:cs="Arial"/>
                <w:bCs/>
                <w:sz w:val="18"/>
                <w:szCs w:val="18"/>
                <w:lang w:val="tr-TR"/>
              </w:rPr>
              <w:fldChar w:fldCharType="end"/>
            </w:r>
            <w:bookmarkEnd w:id="1"/>
            <w:r w:rsidR="00FA25BF" w:rsidRPr="004E7F8D">
              <w:rPr>
                <w:rFonts w:ascii="Verdana" w:hAnsi="Verdana" w:cs="Arial"/>
                <w:bCs/>
                <w:sz w:val="18"/>
                <w:szCs w:val="18"/>
                <w:lang w:val="tr-TR"/>
              </w:rPr>
              <w:t xml:space="preserve"> </w:t>
            </w:r>
            <w:r w:rsidR="006931A2" w:rsidRPr="004E7F8D">
              <w:rPr>
                <w:rFonts w:ascii="Verdana" w:hAnsi="Verdana" w:cs="Arial"/>
                <w:bCs/>
                <w:sz w:val="18"/>
                <w:szCs w:val="18"/>
                <w:lang w:val="tr-TR"/>
              </w:rPr>
              <w:t>Dijital</w:t>
            </w:r>
            <w:r w:rsidR="00FA25BF" w:rsidRPr="004E7F8D">
              <w:rPr>
                <w:rFonts w:ascii="Verdana" w:hAnsi="Verdana" w:cs="Arial"/>
                <w:bCs/>
                <w:sz w:val="18"/>
                <w:szCs w:val="18"/>
                <w:lang w:val="tr-TR"/>
              </w:rPr>
              <w:t xml:space="preserve"> Foto. </w:t>
            </w:r>
            <w:r w:rsidR="006931A2" w:rsidRPr="004E7F8D">
              <w:rPr>
                <w:rFonts w:ascii="Verdana" w:hAnsi="Verdana" w:cs="Arial"/>
                <w:bCs/>
                <w:sz w:val="18"/>
                <w:szCs w:val="18"/>
                <w:lang w:val="tr-TR"/>
              </w:rPr>
              <w:t>Makinesi</w:t>
            </w:r>
            <w:r w:rsidR="00FA25BF" w:rsidRPr="004E7F8D">
              <w:rPr>
                <w:rFonts w:ascii="Verdana" w:hAnsi="Verdana" w:cs="Arial"/>
                <w:bCs/>
                <w:sz w:val="18"/>
                <w:szCs w:val="18"/>
                <w:lang w:val="tr-TR"/>
              </w:rPr>
              <w:t xml:space="preserve"> </w:t>
            </w:r>
          </w:p>
          <w:p w:rsidR="00FA25BF" w:rsidRPr="004E7F8D" w:rsidRDefault="000D27DD">
            <w:pPr>
              <w:spacing w:before="60" w:after="60"/>
              <w:rPr>
                <w:rFonts w:ascii="Verdana" w:hAnsi="Verdana" w:cs="Arial"/>
                <w:bCs/>
                <w:sz w:val="18"/>
                <w:szCs w:val="18"/>
                <w:lang w:val="tr-TR"/>
              </w:rPr>
            </w:pPr>
            <w:r w:rsidRPr="004E7F8D">
              <w:rPr>
                <w:rFonts w:ascii="Verdana" w:hAnsi="Verdana" w:cs="Arial"/>
                <w:bCs/>
                <w:sz w:val="18"/>
                <w:szCs w:val="18"/>
                <w:lang w:val="tr-TR"/>
              </w:rPr>
              <w:fldChar w:fldCharType="begin">
                <w:ffData>
                  <w:name w:val="Check1"/>
                  <w:enabled/>
                  <w:calcOnExit w:val="0"/>
                  <w:checkBox>
                    <w:sizeAuto/>
                    <w:default w:val="0"/>
                  </w:checkBox>
                </w:ffData>
              </w:fldChar>
            </w:r>
            <w:r w:rsidR="00FA25BF" w:rsidRPr="004E7F8D">
              <w:rPr>
                <w:rFonts w:ascii="Verdana" w:hAnsi="Verdana" w:cs="Arial"/>
                <w:bCs/>
                <w:sz w:val="18"/>
                <w:szCs w:val="18"/>
                <w:lang w:val="tr-TR"/>
              </w:rPr>
              <w:instrText xml:space="preserve"> FORMCHECKBOX </w:instrText>
            </w:r>
            <w:r w:rsidRPr="004E7F8D">
              <w:rPr>
                <w:rFonts w:ascii="Verdana" w:hAnsi="Verdana" w:cs="Arial"/>
                <w:bCs/>
                <w:sz w:val="18"/>
                <w:szCs w:val="18"/>
                <w:lang w:val="tr-TR"/>
              </w:rPr>
            </w:r>
            <w:r w:rsidRPr="004E7F8D">
              <w:rPr>
                <w:rFonts w:ascii="Verdana" w:hAnsi="Verdana" w:cs="Arial"/>
                <w:bCs/>
                <w:sz w:val="18"/>
                <w:szCs w:val="18"/>
                <w:lang w:val="tr-TR"/>
              </w:rPr>
              <w:fldChar w:fldCharType="end"/>
            </w:r>
            <w:r w:rsidR="00FA25BF" w:rsidRPr="004E7F8D">
              <w:rPr>
                <w:rFonts w:ascii="Verdana" w:hAnsi="Verdana" w:cs="Arial"/>
                <w:bCs/>
                <w:sz w:val="18"/>
                <w:szCs w:val="18"/>
                <w:lang w:val="tr-TR"/>
              </w:rPr>
              <w:t xml:space="preserve"> DVD Oynatıcı</w:t>
            </w:r>
          </w:p>
          <w:p w:rsidR="00FA25BF" w:rsidRPr="004E7F8D" w:rsidRDefault="000D27DD">
            <w:pPr>
              <w:spacing w:before="60" w:after="60"/>
              <w:rPr>
                <w:rFonts w:ascii="Verdana" w:hAnsi="Verdana"/>
                <w:sz w:val="18"/>
                <w:szCs w:val="18"/>
                <w:lang w:val="tr-TR"/>
              </w:rPr>
            </w:pPr>
            <w:r>
              <w:rPr>
                <w:rFonts w:ascii="Verdana" w:hAnsi="Verdana" w:cs="Arial"/>
                <w:bCs/>
                <w:sz w:val="18"/>
                <w:szCs w:val="18"/>
                <w:lang w:val="tr-TR"/>
              </w:rPr>
              <w:fldChar w:fldCharType="begin">
                <w:ffData>
                  <w:name w:val=""/>
                  <w:enabled/>
                  <w:calcOnExit w:val="0"/>
                  <w:checkBox>
                    <w:sizeAuto/>
                    <w:default w:val="1"/>
                  </w:checkBox>
                </w:ffData>
              </w:fldChar>
            </w:r>
            <w:r w:rsidR="006931A2">
              <w:rPr>
                <w:rFonts w:ascii="Verdana" w:hAnsi="Verdana" w:cs="Arial"/>
                <w:bCs/>
                <w:sz w:val="18"/>
                <w:szCs w:val="18"/>
                <w:lang w:val="tr-TR"/>
              </w:rPr>
              <w:instrText xml:space="preserve"> FORMCHECKBOX </w:instrText>
            </w:r>
            <w:r>
              <w:rPr>
                <w:rFonts w:ascii="Verdana" w:hAnsi="Verdana" w:cs="Arial"/>
                <w:bCs/>
                <w:sz w:val="18"/>
                <w:szCs w:val="18"/>
                <w:lang w:val="tr-TR"/>
              </w:rPr>
            </w:r>
            <w:r>
              <w:rPr>
                <w:rFonts w:ascii="Verdana" w:hAnsi="Verdana" w:cs="Arial"/>
                <w:bCs/>
                <w:sz w:val="18"/>
                <w:szCs w:val="18"/>
                <w:lang w:val="tr-TR"/>
              </w:rPr>
              <w:fldChar w:fldCharType="end"/>
            </w:r>
            <w:r w:rsidR="00FA25BF" w:rsidRPr="004E7F8D">
              <w:rPr>
                <w:rFonts w:ascii="Verdana" w:hAnsi="Verdana" w:cs="Arial"/>
                <w:bCs/>
                <w:sz w:val="18"/>
                <w:szCs w:val="18"/>
                <w:lang w:val="tr-TR"/>
              </w:rPr>
              <w:t xml:space="preserve"> İnternet Bağlantısı </w:t>
            </w:r>
          </w:p>
        </w:tc>
        <w:tc>
          <w:tcPr>
            <w:tcW w:w="2173" w:type="dxa"/>
            <w:tcBorders>
              <w:left w:val="nil"/>
              <w:right w:val="nil"/>
            </w:tcBorders>
          </w:tcPr>
          <w:p w:rsidR="00FA25BF" w:rsidRPr="004E7F8D" w:rsidRDefault="000D27DD">
            <w:pPr>
              <w:spacing w:before="60" w:after="60"/>
              <w:rPr>
                <w:rFonts w:ascii="Verdana" w:hAnsi="Verdana" w:cs="Arial"/>
                <w:bCs/>
                <w:sz w:val="18"/>
                <w:szCs w:val="18"/>
                <w:lang w:val="tr-TR"/>
              </w:rPr>
            </w:pPr>
            <w:r w:rsidRPr="004E7F8D">
              <w:rPr>
                <w:rFonts w:ascii="Verdana" w:hAnsi="Verdana" w:cs="Arial"/>
                <w:bCs/>
                <w:sz w:val="18"/>
                <w:szCs w:val="18"/>
                <w:lang w:val="tr-TR"/>
              </w:rPr>
              <w:fldChar w:fldCharType="begin">
                <w:ffData>
                  <w:name w:val="Check1"/>
                  <w:enabled/>
                  <w:calcOnExit w:val="0"/>
                  <w:checkBox>
                    <w:sizeAuto/>
                    <w:default w:val="0"/>
                    <w:checked w:val="0"/>
                  </w:checkBox>
                </w:ffData>
              </w:fldChar>
            </w:r>
            <w:r w:rsidR="00FA25BF" w:rsidRPr="004E7F8D">
              <w:rPr>
                <w:rFonts w:ascii="Verdana" w:hAnsi="Verdana" w:cs="Arial"/>
                <w:bCs/>
                <w:sz w:val="18"/>
                <w:szCs w:val="18"/>
                <w:lang w:val="tr-TR"/>
              </w:rPr>
              <w:instrText xml:space="preserve"> FORMCHECKBOX </w:instrText>
            </w:r>
            <w:r w:rsidRPr="004E7F8D">
              <w:rPr>
                <w:rFonts w:ascii="Verdana" w:hAnsi="Verdana" w:cs="Arial"/>
                <w:bCs/>
                <w:sz w:val="18"/>
                <w:szCs w:val="18"/>
                <w:lang w:val="tr-TR"/>
              </w:rPr>
            </w:r>
            <w:r w:rsidRPr="004E7F8D">
              <w:rPr>
                <w:rFonts w:ascii="Verdana" w:hAnsi="Verdana" w:cs="Arial"/>
                <w:bCs/>
                <w:sz w:val="18"/>
                <w:szCs w:val="18"/>
                <w:lang w:val="tr-TR"/>
              </w:rPr>
              <w:fldChar w:fldCharType="end"/>
            </w:r>
            <w:r w:rsidR="00FA25BF" w:rsidRPr="004E7F8D">
              <w:rPr>
                <w:rFonts w:ascii="Verdana" w:hAnsi="Verdana" w:cs="Arial"/>
                <w:bCs/>
                <w:sz w:val="18"/>
                <w:szCs w:val="18"/>
                <w:lang w:val="tr-TR"/>
              </w:rPr>
              <w:t xml:space="preserve"> Lazer Disk</w:t>
            </w:r>
          </w:p>
          <w:p w:rsidR="00FA25BF" w:rsidRPr="004E7F8D" w:rsidRDefault="000D27DD">
            <w:pPr>
              <w:spacing w:before="60" w:after="60"/>
              <w:rPr>
                <w:rFonts w:ascii="Verdana" w:hAnsi="Verdana" w:cs="Arial"/>
                <w:bCs/>
                <w:sz w:val="18"/>
                <w:szCs w:val="18"/>
                <w:lang w:val="tr-TR"/>
              </w:rPr>
            </w:pPr>
            <w:r>
              <w:rPr>
                <w:rFonts w:ascii="Verdana" w:hAnsi="Verdana" w:cs="Arial"/>
                <w:bCs/>
                <w:sz w:val="18"/>
                <w:szCs w:val="18"/>
                <w:lang w:val="tr-TR"/>
              </w:rPr>
              <w:fldChar w:fldCharType="begin">
                <w:ffData>
                  <w:name w:val=""/>
                  <w:enabled/>
                  <w:calcOnExit w:val="0"/>
                  <w:checkBox>
                    <w:sizeAuto/>
                    <w:default w:val="1"/>
                  </w:checkBox>
                </w:ffData>
              </w:fldChar>
            </w:r>
            <w:r w:rsidR="006931A2">
              <w:rPr>
                <w:rFonts w:ascii="Verdana" w:hAnsi="Verdana" w:cs="Arial"/>
                <w:bCs/>
                <w:sz w:val="18"/>
                <w:szCs w:val="18"/>
                <w:lang w:val="tr-TR"/>
              </w:rPr>
              <w:instrText xml:space="preserve"> FORMCHECKBOX </w:instrText>
            </w:r>
            <w:r>
              <w:rPr>
                <w:rFonts w:ascii="Verdana" w:hAnsi="Verdana" w:cs="Arial"/>
                <w:bCs/>
                <w:sz w:val="18"/>
                <w:szCs w:val="18"/>
                <w:lang w:val="tr-TR"/>
              </w:rPr>
            </w:r>
            <w:r>
              <w:rPr>
                <w:rFonts w:ascii="Verdana" w:hAnsi="Verdana" w:cs="Arial"/>
                <w:bCs/>
                <w:sz w:val="18"/>
                <w:szCs w:val="18"/>
                <w:lang w:val="tr-TR"/>
              </w:rPr>
              <w:fldChar w:fldCharType="end"/>
            </w:r>
            <w:r w:rsidR="00FA25BF" w:rsidRPr="004E7F8D">
              <w:rPr>
                <w:rFonts w:ascii="Verdana" w:hAnsi="Verdana" w:cs="Arial"/>
                <w:bCs/>
                <w:sz w:val="18"/>
                <w:szCs w:val="18"/>
                <w:lang w:val="tr-TR"/>
              </w:rPr>
              <w:t xml:space="preserve"> Yazıcı </w:t>
            </w:r>
          </w:p>
          <w:p w:rsidR="00FA25BF" w:rsidRPr="004E7F8D" w:rsidRDefault="000D27DD">
            <w:pPr>
              <w:spacing w:before="60" w:after="60"/>
              <w:rPr>
                <w:rFonts w:ascii="Verdana" w:hAnsi="Verdana" w:cs="Arial"/>
                <w:bCs/>
                <w:sz w:val="18"/>
                <w:szCs w:val="18"/>
                <w:lang w:val="tr-TR"/>
              </w:rPr>
            </w:pPr>
            <w:r>
              <w:rPr>
                <w:rFonts w:ascii="Verdana" w:hAnsi="Verdana" w:cs="Arial"/>
                <w:bCs/>
                <w:sz w:val="18"/>
                <w:szCs w:val="18"/>
                <w:lang w:val="tr-TR"/>
              </w:rPr>
              <w:fldChar w:fldCharType="begin">
                <w:ffData>
                  <w:name w:val=""/>
                  <w:enabled/>
                  <w:calcOnExit w:val="0"/>
                  <w:checkBox>
                    <w:sizeAuto/>
                    <w:default w:val="1"/>
                  </w:checkBox>
                </w:ffData>
              </w:fldChar>
            </w:r>
            <w:r w:rsidR="006931A2">
              <w:rPr>
                <w:rFonts w:ascii="Verdana" w:hAnsi="Verdana" w:cs="Arial"/>
                <w:bCs/>
                <w:sz w:val="18"/>
                <w:szCs w:val="18"/>
                <w:lang w:val="tr-TR"/>
              </w:rPr>
              <w:instrText xml:space="preserve"> FORMCHECKBOX </w:instrText>
            </w:r>
            <w:r>
              <w:rPr>
                <w:rFonts w:ascii="Verdana" w:hAnsi="Verdana" w:cs="Arial"/>
                <w:bCs/>
                <w:sz w:val="18"/>
                <w:szCs w:val="18"/>
                <w:lang w:val="tr-TR"/>
              </w:rPr>
            </w:r>
            <w:r>
              <w:rPr>
                <w:rFonts w:ascii="Verdana" w:hAnsi="Verdana" w:cs="Arial"/>
                <w:bCs/>
                <w:sz w:val="18"/>
                <w:szCs w:val="18"/>
                <w:lang w:val="tr-TR"/>
              </w:rPr>
              <w:fldChar w:fldCharType="end"/>
            </w:r>
            <w:r w:rsidR="00FA25BF" w:rsidRPr="004E7F8D">
              <w:rPr>
                <w:rFonts w:ascii="Verdana" w:hAnsi="Verdana" w:cs="Arial"/>
                <w:bCs/>
                <w:sz w:val="18"/>
                <w:szCs w:val="18"/>
                <w:lang w:val="tr-TR"/>
              </w:rPr>
              <w:t xml:space="preserve"> Yansıtma Sistemi </w:t>
            </w:r>
          </w:p>
          <w:p w:rsidR="00FA25BF" w:rsidRPr="004E7F8D" w:rsidRDefault="000D27DD">
            <w:pPr>
              <w:spacing w:before="60" w:after="60"/>
              <w:rPr>
                <w:rFonts w:ascii="Verdana" w:hAnsi="Verdana" w:cs="Arial"/>
                <w:bCs/>
                <w:sz w:val="18"/>
                <w:szCs w:val="18"/>
                <w:lang w:val="tr-TR"/>
              </w:rPr>
            </w:pPr>
            <w:r>
              <w:rPr>
                <w:rFonts w:ascii="Verdana" w:hAnsi="Verdana" w:cs="Arial"/>
                <w:bCs/>
                <w:sz w:val="18"/>
                <w:szCs w:val="18"/>
                <w:lang w:val="tr-TR"/>
              </w:rPr>
              <w:fldChar w:fldCharType="begin">
                <w:ffData>
                  <w:name w:val=""/>
                  <w:enabled/>
                  <w:calcOnExit w:val="0"/>
                  <w:checkBox>
                    <w:sizeAuto/>
                    <w:default w:val="1"/>
                  </w:checkBox>
                </w:ffData>
              </w:fldChar>
            </w:r>
            <w:r w:rsidR="006931A2">
              <w:rPr>
                <w:rFonts w:ascii="Verdana" w:hAnsi="Verdana" w:cs="Arial"/>
                <w:bCs/>
                <w:sz w:val="18"/>
                <w:szCs w:val="18"/>
                <w:lang w:val="tr-TR"/>
              </w:rPr>
              <w:instrText xml:space="preserve"> FORMCHECKBOX </w:instrText>
            </w:r>
            <w:r>
              <w:rPr>
                <w:rFonts w:ascii="Verdana" w:hAnsi="Verdana" w:cs="Arial"/>
                <w:bCs/>
                <w:sz w:val="18"/>
                <w:szCs w:val="18"/>
                <w:lang w:val="tr-TR"/>
              </w:rPr>
            </w:r>
            <w:r>
              <w:rPr>
                <w:rFonts w:ascii="Verdana" w:hAnsi="Verdana" w:cs="Arial"/>
                <w:bCs/>
                <w:sz w:val="18"/>
                <w:szCs w:val="18"/>
                <w:lang w:val="tr-TR"/>
              </w:rPr>
              <w:fldChar w:fldCharType="end"/>
            </w:r>
            <w:r w:rsidR="00FA25BF" w:rsidRPr="004E7F8D">
              <w:rPr>
                <w:rFonts w:ascii="Verdana" w:hAnsi="Verdana" w:cs="Arial"/>
                <w:bCs/>
                <w:sz w:val="18"/>
                <w:szCs w:val="18"/>
                <w:lang w:val="tr-TR"/>
              </w:rPr>
              <w:t xml:space="preserve"> Tarayıcı </w:t>
            </w:r>
          </w:p>
          <w:p w:rsidR="00FA25BF" w:rsidRPr="004E7F8D" w:rsidRDefault="000D27DD">
            <w:pPr>
              <w:spacing w:before="60" w:after="60"/>
              <w:rPr>
                <w:rFonts w:ascii="Verdana" w:hAnsi="Verdana" w:cs="Arial"/>
                <w:sz w:val="18"/>
                <w:szCs w:val="18"/>
                <w:lang w:val="tr-TR" w:bidi="he-IL"/>
              </w:rPr>
            </w:pPr>
            <w:r w:rsidRPr="004E7F8D">
              <w:rPr>
                <w:rFonts w:ascii="Verdana" w:hAnsi="Verdana" w:cs="Arial"/>
                <w:bCs/>
                <w:sz w:val="18"/>
                <w:szCs w:val="18"/>
                <w:lang w:val="tr-TR"/>
              </w:rPr>
              <w:fldChar w:fldCharType="begin">
                <w:ffData>
                  <w:name w:val="Check1"/>
                  <w:enabled/>
                  <w:calcOnExit w:val="0"/>
                  <w:checkBox>
                    <w:sizeAuto/>
                    <w:default w:val="0"/>
                  </w:checkBox>
                </w:ffData>
              </w:fldChar>
            </w:r>
            <w:r w:rsidR="00FA25BF" w:rsidRPr="004E7F8D">
              <w:rPr>
                <w:rFonts w:ascii="Verdana" w:hAnsi="Verdana" w:cs="Arial"/>
                <w:bCs/>
                <w:sz w:val="18"/>
                <w:szCs w:val="18"/>
                <w:lang w:val="tr-TR"/>
              </w:rPr>
              <w:instrText xml:space="preserve"> FORMCHECKBOX </w:instrText>
            </w:r>
            <w:r w:rsidRPr="004E7F8D">
              <w:rPr>
                <w:rFonts w:ascii="Verdana" w:hAnsi="Verdana" w:cs="Arial"/>
                <w:bCs/>
                <w:sz w:val="18"/>
                <w:szCs w:val="18"/>
                <w:lang w:val="tr-TR"/>
              </w:rPr>
            </w:r>
            <w:r w:rsidRPr="004E7F8D">
              <w:rPr>
                <w:rFonts w:ascii="Verdana" w:hAnsi="Verdana" w:cs="Arial"/>
                <w:bCs/>
                <w:sz w:val="18"/>
                <w:szCs w:val="18"/>
                <w:lang w:val="tr-TR"/>
              </w:rPr>
              <w:fldChar w:fldCharType="end"/>
            </w:r>
            <w:r w:rsidR="00FA25BF" w:rsidRPr="004E7F8D">
              <w:rPr>
                <w:rFonts w:ascii="Verdana" w:hAnsi="Verdana" w:cs="Arial"/>
                <w:bCs/>
                <w:sz w:val="18"/>
                <w:szCs w:val="18"/>
                <w:lang w:val="tr-TR"/>
              </w:rPr>
              <w:t xml:space="preserve"> Televizyon </w:t>
            </w:r>
          </w:p>
        </w:tc>
        <w:tc>
          <w:tcPr>
            <w:tcW w:w="4951" w:type="dxa"/>
            <w:tcBorders>
              <w:left w:val="nil"/>
            </w:tcBorders>
          </w:tcPr>
          <w:p w:rsidR="00FA25BF" w:rsidRPr="004E7F8D" w:rsidRDefault="000D27DD">
            <w:pPr>
              <w:spacing w:before="60" w:after="60"/>
              <w:rPr>
                <w:rFonts w:ascii="Verdana" w:hAnsi="Verdana" w:cs="Arial"/>
                <w:bCs/>
                <w:sz w:val="18"/>
                <w:szCs w:val="18"/>
                <w:lang w:val="tr-TR"/>
              </w:rPr>
            </w:pPr>
            <w:r w:rsidRPr="004E7F8D">
              <w:rPr>
                <w:rFonts w:ascii="Verdana" w:hAnsi="Verdana" w:cs="Arial"/>
                <w:bCs/>
                <w:sz w:val="18"/>
                <w:szCs w:val="18"/>
                <w:lang w:val="tr-TR"/>
              </w:rPr>
              <w:fldChar w:fldCharType="begin">
                <w:ffData>
                  <w:name w:val="Check1"/>
                  <w:enabled/>
                  <w:calcOnExit w:val="0"/>
                  <w:checkBox>
                    <w:sizeAuto/>
                    <w:default w:val="0"/>
                    <w:checked w:val="0"/>
                  </w:checkBox>
                </w:ffData>
              </w:fldChar>
            </w:r>
            <w:r w:rsidR="00FA25BF" w:rsidRPr="004E7F8D">
              <w:rPr>
                <w:rFonts w:ascii="Verdana" w:hAnsi="Verdana" w:cs="Arial"/>
                <w:bCs/>
                <w:sz w:val="18"/>
                <w:szCs w:val="18"/>
                <w:lang w:val="tr-TR"/>
              </w:rPr>
              <w:instrText xml:space="preserve"> FORMCHECKBOX </w:instrText>
            </w:r>
            <w:r w:rsidRPr="004E7F8D">
              <w:rPr>
                <w:rFonts w:ascii="Verdana" w:hAnsi="Verdana" w:cs="Arial"/>
                <w:bCs/>
                <w:sz w:val="18"/>
                <w:szCs w:val="18"/>
                <w:lang w:val="tr-TR"/>
              </w:rPr>
            </w:r>
            <w:r w:rsidRPr="004E7F8D">
              <w:rPr>
                <w:rFonts w:ascii="Verdana" w:hAnsi="Verdana" w:cs="Arial"/>
                <w:bCs/>
                <w:sz w:val="18"/>
                <w:szCs w:val="18"/>
                <w:lang w:val="tr-TR"/>
              </w:rPr>
              <w:fldChar w:fldCharType="end"/>
            </w:r>
            <w:r w:rsidR="00FA25BF" w:rsidRPr="004E7F8D">
              <w:rPr>
                <w:rFonts w:ascii="Verdana" w:hAnsi="Verdana" w:cs="Arial"/>
                <w:bCs/>
                <w:sz w:val="18"/>
                <w:szCs w:val="18"/>
                <w:lang w:val="tr-TR"/>
              </w:rPr>
              <w:t xml:space="preserve"> VCR </w:t>
            </w:r>
          </w:p>
          <w:p w:rsidR="00FA25BF" w:rsidRPr="004E7F8D" w:rsidRDefault="000D27DD">
            <w:pPr>
              <w:spacing w:before="60" w:after="60"/>
              <w:rPr>
                <w:rFonts w:ascii="Verdana" w:hAnsi="Verdana" w:cs="Arial"/>
                <w:bCs/>
                <w:sz w:val="18"/>
                <w:szCs w:val="18"/>
                <w:lang w:val="tr-TR"/>
              </w:rPr>
            </w:pPr>
            <w:r>
              <w:rPr>
                <w:rFonts w:ascii="Verdana" w:hAnsi="Verdana" w:cs="Arial"/>
                <w:bCs/>
                <w:sz w:val="18"/>
                <w:szCs w:val="18"/>
                <w:lang w:val="tr-TR"/>
              </w:rPr>
              <w:fldChar w:fldCharType="begin">
                <w:ffData>
                  <w:name w:val=""/>
                  <w:enabled/>
                  <w:calcOnExit w:val="0"/>
                  <w:checkBox>
                    <w:sizeAuto/>
                    <w:default w:val="1"/>
                  </w:checkBox>
                </w:ffData>
              </w:fldChar>
            </w:r>
            <w:r w:rsidR="006931A2">
              <w:rPr>
                <w:rFonts w:ascii="Verdana" w:hAnsi="Verdana" w:cs="Arial"/>
                <w:bCs/>
                <w:sz w:val="18"/>
                <w:szCs w:val="18"/>
                <w:lang w:val="tr-TR"/>
              </w:rPr>
              <w:instrText xml:space="preserve"> FORMCHECKBOX </w:instrText>
            </w:r>
            <w:r>
              <w:rPr>
                <w:rFonts w:ascii="Verdana" w:hAnsi="Verdana" w:cs="Arial"/>
                <w:bCs/>
                <w:sz w:val="18"/>
                <w:szCs w:val="18"/>
                <w:lang w:val="tr-TR"/>
              </w:rPr>
            </w:r>
            <w:r>
              <w:rPr>
                <w:rFonts w:ascii="Verdana" w:hAnsi="Verdana" w:cs="Arial"/>
                <w:bCs/>
                <w:sz w:val="18"/>
                <w:szCs w:val="18"/>
                <w:lang w:val="tr-TR"/>
              </w:rPr>
              <w:fldChar w:fldCharType="end"/>
            </w:r>
            <w:r w:rsidR="00FA25BF" w:rsidRPr="004E7F8D">
              <w:rPr>
                <w:rFonts w:ascii="Verdana" w:hAnsi="Verdana" w:cs="Arial"/>
                <w:bCs/>
                <w:sz w:val="18"/>
                <w:szCs w:val="18"/>
                <w:lang w:val="tr-TR"/>
              </w:rPr>
              <w:t xml:space="preserve"> Video Kamera </w:t>
            </w:r>
          </w:p>
          <w:p w:rsidR="00FA25BF" w:rsidRPr="004E7F8D" w:rsidRDefault="000D27DD">
            <w:pPr>
              <w:spacing w:before="60" w:after="60"/>
              <w:rPr>
                <w:rFonts w:ascii="Verdana" w:hAnsi="Verdana" w:cs="Arial"/>
                <w:bCs/>
                <w:sz w:val="18"/>
                <w:szCs w:val="18"/>
                <w:lang w:val="tr-TR"/>
              </w:rPr>
            </w:pPr>
            <w:r w:rsidRPr="004E7F8D">
              <w:rPr>
                <w:rFonts w:ascii="Verdana" w:hAnsi="Verdana" w:cs="Arial"/>
                <w:bCs/>
                <w:sz w:val="18"/>
                <w:szCs w:val="18"/>
                <w:lang w:val="tr-TR"/>
              </w:rPr>
              <w:fldChar w:fldCharType="begin">
                <w:ffData>
                  <w:name w:val="Check1"/>
                  <w:enabled/>
                  <w:calcOnExit w:val="0"/>
                  <w:checkBox>
                    <w:sizeAuto/>
                    <w:default w:val="0"/>
                  </w:checkBox>
                </w:ffData>
              </w:fldChar>
            </w:r>
            <w:r w:rsidR="00FA25BF" w:rsidRPr="004E7F8D">
              <w:rPr>
                <w:rFonts w:ascii="Verdana" w:hAnsi="Verdana" w:cs="Arial"/>
                <w:bCs/>
                <w:sz w:val="18"/>
                <w:szCs w:val="18"/>
                <w:lang w:val="tr-TR"/>
              </w:rPr>
              <w:instrText xml:space="preserve"> FORMCHECKBOX </w:instrText>
            </w:r>
            <w:r w:rsidRPr="004E7F8D">
              <w:rPr>
                <w:rFonts w:ascii="Verdana" w:hAnsi="Verdana" w:cs="Arial"/>
                <w:bCs/>
                <w:sz w:val="18"/>
                <w:szCs w:val="18"/>
                <w:lang w:val="tr-TR"/>
              </w:rPr>
            </w:r>
            <w:r w:rsidRPr="004E7F8D">
              <w:rPr>
                <w:rFonts w:ascii="Verdana" w:hAnsi="Verdana" w:cs="Arial"/>
                <w:bCs/>
                <w:sz w:val="18"/>
                <w:szCs w:val="18"/>
                <w:lang w:val="tr-TR"/>
              </w:rPr>
              <w:fldChar w:fldCharType="end"/>
            </w:r>
            <w:r w:rsidR="00FA25BF" w:rsidRPr="004E7F8D">
              <w:rPr>
                <w:rFonts w:ascii="Verdana" w:hAnsi="Verdana" w:cs="Arial"/>
                <w:bCs/>
                <w:sz w:val="18"/>
                <w:szCs w:val="18"/>
                <w:lang w:val="tr-TR"/>
              </w:rPr>
              <w:t xml:space="preserve"> Video Konferans Sistemi</w:t>
            </w:r>
          </w:p>
          <w:p w:rsidR="00FA25BF" w:rsidRPr="004E7F8D" w:rsidRDefault="000D27DD">
            <w:pPr>
              <w:spacing w:before="60" w:after="60"/>
              <w:rPr>
                <w:rFonts w:ascii="Verdana" w:hAnsi="Verdana" w:cs="Arial"/>
                <w:bCs/>
                <w:sz w:val="18"/>
                <w:szCs w:val="18"/>
                <w:lang w:val="tr-TR"/>
              </w:rPr>
            </w:pPr>
            <w:r w:rsidRPr="004E7F8D">
              <w:rPr>
                <w:rFonts w:ascii="Verdana" w:hAnsi="Verdana" w:cs="Arial"/>
                <w:bCs/>
                <w:sz w:val="18"/>
                <w:szCs w:val="18"/>
                <w:lang w:val="tr-TR"/>
              </w:rPr>
              <w:fldChar w:fldCharType="begin">
                <w:ffData>
                  <w:name w:val="Check1"/>
                  <w:enabled/>
                  <w:calcOnExit w:val="0"/>
                  <w:checkBox>
                    <w:sizeAuto/>
                    <w:default w:val="0"/>
                  </w:checkBox>
                </w:ffData>
              </w:fldChar>
            </w:r>
            <w:r w:rsidR="00FA25BF" w:rsidRPr="004E7F8D">
              <w:rPr>
                <w:rFonts w:ascii="Verdana" w:hAnsi="Verdana" w:cs="Arial"/>
                <w:bCs/>
                <w:sz w:val="18"/>
                <w:szCs w:val="18"/>
                <w:lang w:val="tr-TR"/>
              </w:rPr>
              <w:instrText xml:space="preserve"> FORMCHECKBOX </w:instrText>
            </w:r>
            <w:r w:rsidRPr="004E7F8D">
              <w:rPr>
                <w:rFonts w:ascii="Verdana" w:hAnsi="Verdana" w:cs="Arial"/>
                <w:bCs/>
                <w:sz w:val="18"/>
                <w:szCs w:val="18"/>
                <w:lang w:val="tr-TR"/>
              </w:rPr>
            </w:r>
            <w:r w:rsidRPr="004E7F8D">
              <w:rPr>
                <w:rFonts w:ascii="Verdana" w:hAnsi="Verdana" w:cs="Arial"/>
                <w:bCs/>
                <w:sz w:val="18"/>
                <w:szCs w:val="18"/>
                <w:lang w:val="tr-TR"/>
              </w:rPr>
              <w:fldChar w:fldCharType="end"/>
            </w:r>
            <w:r w:rsidR="00FA25BF" w:rsidRPr="004E7F8D">
              <w:rPr>
                <w:rFonts w:ascii="Verdana" w:hAnsi="Verdana" w:cs="Arial"/>
                <w:bCs/>
                <w:sz w:val="18"/>
                <w:szCs w:val="18"/>
                <w:lang w:val="tr-TR"/>
              </w:rPr>
              <w:t xml:space="preserve"> Diğer </w:t>
            </w:r>
            <w:r w:rsidRPr="004E7F8D">
              <w:rPr>
                <w:rFonts w:ascii="Verdana" w:hAnsi="Verdana" w:cs="Arial"/>
                <w:bCs/>
                <w:sz w:val="18"/>
                <w:szCs w:val="18"/>
                <w:lang w:val="tr-TR"/>
              </w:rPr>
              <w:fldChar w:fldCharType="begin">
                <w:ffData>
                  <w:name w:val="Text5"/>
                  <w:enabled/>
                  <w:calcOnExit w:val="0"/>
                  <w:textInput/>
                </w:ffData>
              </w:fldChar>
            </w:r>
            <w:bookmarkStart w:id="2" w:name="Text5"/>
            <w:r w:rsidR="00FA25BF" w:rsidRPr="004E7F8D">
              <w:rPr>
                <w:rFonts w:ascii="Verdana" w:hAnsi="Verdana" w:cs="Arial"/>
                <w:bCs/>
                <w:sz w:val="18"/>
                <w:szCs w:val="18"/>
                <w:lang w:val="tr-TR"/>
              </w:rPr>
              <w:instrText xml:space="preserve"> FORMTEXT </w:instrText>
            </w:r>
            <w:r w:rsidRPr="004E7F8D">
              <w:rPr>
                <w:rFonts w:ascii="Verdana" w:hAnsi="Verdana" w:cs="Arial"/>
                <w:bCs/>
                <w:sz w:val="18"/>
                <w:szCs w:val="18"/>
                <w:lang w:val="tr-TR"/>
              </w:rPr>
            </w:r>
            <w:r w:rsidRPr="004E7F8D">
              <w:rPr>
                <w:rFonts w:ascii="Verdana" w:hAnsi="Verdana" w:cs="Arial"/>
                <w:bCs/>
                <w:sz w:val="18"/>
                <w:szCs w:val="18"/>
                <w:lang w:val="tr-TR"/>
              </w:rPr>
              <w:fldChar w:fldCharType="separate"/>
            </w:r>
            <w:r w:rsidR="00FA25BF" w:rsidRPr="004E7F8D">
              <w:rPr>
                <w:rFonts w:ascii="Verdana" w:hAnsi="Verdana" w:cs="Arial"/>
                <w:bCs/>
                <w:noProof/>
                <w:sz w:val="18"/>
                <w:szCs w:val="18"/>
                <w:lang w:val="tr-TR"/>
              </w:rPr>
              <w:t> </w:t>
            </w:r>
            <w:r w:rsidR="00FA25BF" w:rsidRPr="004E7F8D">
              <w:rPr>
                <w:rFonts w:ascii="Verdana" w:hAnsi="Verdana" w:cs="Arial"/>
                <w:bCs/>
                <w:noProof/>
                <w:sz w:val="18"/>
                <w:szCs w:val="18"/>
                <w:lang w:val="tr-TR"/>
              </w:rPr>
              <w:t> </w:t>
            </w:r>
            <w:r w:rsidR="00FA25BF" w:rsidRPr="004E7F8D">
              <w:rPr>
                <w:rFonts w:ascii="Verdana" w:hAnsi="Verdana" w:cs="Arial"/>
                <w:bCs/>
                <w:noProof/>
                <w:sz w:val="18"/>
                <w:szCs w:val="18"/>
                <w:lang w:val="tr-TR"/>
              </w:rPr>
              <w:t> </w:t>
            </w:r>
            <w:r w:rsidR="00FA25BF" w:rsidRPr="004E7F8D">
              <w:rPr>
                <w:rFonts w:ascii="Verdana" w:hAnsi="Verdana" w:cs="Arial"/>
                <w:bCs/>
                <w:noProof/>
                <w:sz w:val="18"/>
                <w:szCs w:val="18"/>
                <w:lang w:val="tr-TR"/>
              </w:rPr>
              <w:t> </w:t>
            </w:r>
            <w:r w:rsidR="00FA25BF" w:rsidRPr="004E7F8D">
              <w:rPr>
                <w:rFonts w:ascii="Verdana" w:hAnsi="Verdana" w:cs="Arial"/>
                <w:bCs/>
                <w:noProof/>
                <w:sz w:val="18"/>
                <w:szCs w:val="18"/>
                <w:lang w:val="tr-TR"/>
              </w:rPr>
              <w:t> </w:t>
            </w:r>
            <w:r w:rsidRPr="004E7F8D">
              <w:rPr>
                <w:rFonts w:ascii="Verdana" w:hAnsi="Verdana" w:cs="Arial"/>
                <w:bCs/>
                <w:sz w:val="18"/>
                <w:szCs w:val="18"/>
                <w:lang w:val="tr-TR"/>
              </w:rPr>
              <w:fldChar w:fldCharType="end"/>
            </w:r>
            <w:bookmarkEnd w:id="2"/>
          </w:p>
        </w:tc>
      </w:tr>
      <w:tr w:rsidR="00FA25BF" w:rsidRPr="004E7F8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0"/>
        </w:trPr>
        <w:tc>
          <w:tcPr>
            <w:tcW w:w="9756" w:type="dxa"/>
            <w:gridSpan w:val="3"/>
            <w:tcBorders>
              <w:top w:val="nil"/>
              <w:bottom w:val="single" w:sz="2" w:space="0" w:color="auto"/>
            </w:tcBorders>
            <w:shd w:val="clear" w:color="auto" w:fill="E0E0E0"/>
            <w:vAlign w:val="center"/>
          </w:tcPr>
          <w:p w:rsidR="00FA25BF" w:rsidRPr="004E7F8D" w:rsidRDefault="00FA25BF">
            <w:pPr>
              <w:rPr>
                <w:rFonts w:ascii="Verdana" w:hAnsi="Verdana" w:cs="Arial"/>
                <w:bCs/>
                <w:sz w:val="18"/>
                <w:szCs w:val="18"/>
                <w:lang w:val="tr-TR"/>
              </w:rPr>
            </w:pPr>
            <w:r w:rsidRPr="004E7F8D">
              <w:rPr>
                <w:rFonts w:ascii="Verdana" w:hAnsi="Verdana"/>
                <w:b/>
                <w:bCs/>
                <w:sz w:val="18"/>
                <w:szCs w:val="18"/>
                <w:lang w:val="tr-TR"/>
              </w:rPr>
              <w:t>Teknoloji – Yazılım</w:t>
            </w:r>
            <w:r w:rsidRPr="004E7F8D">
              <w:rPr>
                <w:b/>
                <w:bCs/>
                <w:noProof/>
                <w:sz w:val="18"/>
                <w:szCs w:val="18"/>
                <w:lang w:val="tr-TR"/>
              </w:rPr>
              <w:t xml:space="preserve"> </w:t>
            </w:r>
            <w:r w:rsidRPr="004E7F8D">
              <w:rPr>
                <w:rFonts w:ascii="Verdana" w:hAnsi="Verdana"/>
                <w:bCs/>
                <w:sz w:val="18"/>
                <w:szCs w:val="18"/>
                <w:lang w:val="tr-TR"/>
              </w:rPr>
              <w:t>(Kullanmayı düşündüğünüz yazılımın yanındaki kutuya tıklayın)</w:t>
            </w:r>
          </w:p>
        </w:tc>
      </w:tr>
      <w:tr w:rsidR="00FA25BF" w:rsidRPr="004E7F8D">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c>
          <w:tcPr>
            <w:tcW w:w="2632" w:type="dxa"/>
            <w:tcBorders>
              <w:right w:val="nil"/>
            </w:tcBorders>
          </w:tcPr>
          <w:p w:rsidR="00FA25BF" w:rsidRPr="004E7F8D" w:rsidRDefault="000D27DD">
            <w:pPr>
              <w:spacing w:before="60" w:after="60"/>
              <w:rPr>
                <w:rFonts w:ascii="Verdana" w:hAnsi="Verdana" w:cs="Arial"/>
                <w:bCs/>
                <w:sz w:val="18"/>
                <w:szCs w:val="18"/>
                <w:lang w:val="tr-TR"/>
              </w:rPr>
            </w:pPr>
            <w:r>
              <w:rPr>
                <w:rFonts w:ascii="Verdana" w:hAnsi="Verdana" w:cs="Arial"/>
                <w:bCs/>
                <w:sz w:val="18"/>
                <w:szCs w:val="18"/>
                <w:lang w:val="tr-TR"/>
              </w:rPr>
              <w:fldChar w:fldCharType="begin">
                <w:ffData>
                  <w:name w:val=""/>
                  <w:enabled/>
                  <w:calcOnExit w:val="0"/>
                  <w:checkBox>
                    <w:sizeAuto/>
                    <w:default w:val="1"/>
                  </w:checkBox>
                </w:ffData>
              </w:fldChar>
            </w:r>
            <w:r w:rsidR="006931A2">
              <w:rPr>
                <w:rFonts w:ascii="Verdana" w:hAnsi="Verdana" w:cs="Arial"/>
                <w:bCs/>
                <w:sz w:val="18"/>
                <w:szCs w:val="18"/>
                <w:lang w:val="tr-TR"/>
              </w:rPr>
              <w:instrText xml:space="preserve"> FORMCHECKBOX </w:instrText>
            </w:r>
            <w:r>
              <w:rPr>
                <w:rFonts w:ascii="Verdana" w:hAnsi="Verdana" w:cs="Arial"/>
                <w:bCs/>
                <w:sz w:val="18"/>
                <w:szCs w:val="18"/>
                <w:lang w:val="tr-TR"/>
              </w:rPr>
            </w:r>
            <w:r>
              <w:rPr>
                <w:rFonts w:ascii="Verdana" w:hAnsi="Verdana" w:cs="Arial"/>
                <w:bCs/>
                <w:sz w:val="18"/>
                <w:szCs w:val="18"/>
                <w:lang w:val="tr-TR"/>
              </w:rPr>
              <w:fldChar w:fldCharType="end"/>
            </w:r>
            <w:r w:rsidR="00FA25BF" w:rsidRPr="004E7F8D">
              <w:rPr>
                <w:rFonts w:ascii="Verdana" w:hAnsi="Verdana" w:cs="Arial"/>
                <w:bCs/>
                <w:sz w:val="18"/>
                <w:szCs w:val="18"/>
                <w:lang w:val="tr-TR"/>
              </w:rPr>
              <w:t xml:space="preserve"> İşlem Tablosu </w:t>
            </w:r>
          </w:p>
          <w:p w:rsidR="00FA25BF" w:rsidRPr="004E7F8D" w:rsidRDefault="000D27DD">
            <w:pPr>
              <w:spacing w:before="60" w:after="60"/>
              <w:rPr>
                <w:rFonts w:ascii="Verdana" w:hAnsi="Verdana" w:cs="Arial"/>
                <w:bCs/>
                <w:sz w:val="18"/>
                <w:szCs w:val="18"/>
                <w:lang w:val="tr-TR"/>
              </w:rPr>
            </w:pPr>
            <w:r>
              <w:rPr>
                <w:rFonts w:ascii="Verdana" w:hAnsi="Verdana" w:cs="Arial"/>
                <w:bCs/>
                <w:sz w:val="18"/>
                <w:szCs w:val="18"/>
                <w:lang w:val="tr-TR"/>
              </w:rPr>
              <w:fldChar w:fldCharType="begin">
                <w:ffData>
                  <w:name w:val=""/>
                  <w:enabled/>
                  <w:calcOnExit w:val="0"/>
                  <w:checkBox>
                    <w:sizeAuto/>
                    <w:default w:val="1"/>
                  </w:checkBox>
                </w:ffData>
              </w:fldChar>
            </w:r>
            <w:r w:rsidR="006931A2">
              <w:rPr>
                <w:rFonts w:ascii="Verdana" w:hAnsi="Verdana" w:cs="Arial"/>
                <w:bCs/>
                <w:sz w:val="18"/>
                <w:szCs w:val="18"/>
                <w:lang w:val="tr-TR"/>
              </w:rPr>
              <w:instrText xml:space="preserve"> FORMCHECKBOX </w:instrText>
            </w:r>
            <w:r>
              <w:rPr>
                <w:rFonts w:ascii="Verdana" w:hAnsi="Verdana" w:cs="Arial"/>
                <w:bCs/>
                <w:sz w:val="18"/>
                <w:szCs w:val="18"/>
                <w:lang w:val="tr-TR"/>
              </w:rPr>
            </w:r>
            <w:r>
              <w:rPr>
                <w:rFonts w:ascii="Verdana" w:hAnsi="Verdana" w:cs="Arial"/>
                <w:bCs/>
                <w:sz w:val="18"/>
                <w:szCs w:val="18"/>
                <w:lang w:val="tr-TR"/>
              </w:rPr>
              <w:fldChar w:fldCharType="end"/>
            </w:r>
            <w:r w:rsidR="00FA25BF" w:rsidRPr="004E7F8D">
              <w:rPr>
                <w:rFonts w:ascii="Verdana" w:hAnsi="Verdana" w:cs="Arial"/>
                <w:bCs/>
                <w:sz w:val="18"/>
                <w:szCs w:val="18"/>
                <w:lang w:val="tr-TR"/>
              </w:rPr>
              <w:t xml:space="preserve"> Masaüstü Yayıncılık </w:t>
            </w:r>
          </w:p>
          <w:p w:rsidR="00FA25BF" w:rsidRPr="004E7F8D" w:rsidRDefault="000D27DD">
            <w:pPr>
              <w:spacing w:before="60" w:after="60"/>
              <w:rPr>
                <w:rFonts w:ascii="Verdana" w:hAnsi="Verdana" w:cs="Arial"/>
                <w:bCs/>
                <w:sz w:val="18"/>
                <w:szCs w:val="18"/>
                <w:lang w:val="tr-TR"/>
              </w:rPr>
            </w:pPr>
            <w:r>
              <w:rPr>
                <w:rFonts w:ascii="Verdana" w:hAnsi="Verdana" w:cs="Arial"/>
                <w:bCs/>
                <w:sz w:val="18"/>
                <w:szCs w:val="18"/>
                <w:lang w:val="tr-TR"/>
              </w:rPr>
              <w:fldChar w:fldCharType="begin">
                <w:ffData>
                  <w:name w:val=""/>
                  <w:enabled/>
                  <w:calcOnExit w:val="0"/>
                  <w:checkBox>
                    <w:sizeAuto/>
                    <w:default w:val="1"/>
                  </w:checkBox>
                </w:ffData>
              </w:fldChar>
            </w:r>
            <w:r w:rsidR="006931A2">
              <w:rPr>
                <w:rFonts w:ascii="Verdana" w:hAnsi="Verdana" w:cs="Arial"/>
                <w:bCs/>
                <w:sz w:val="18"/>
                <w:szCs w:val="18"/>
                <w:lang w:val="tr-TR"/>
              </w:rPr>
              <w:instrText xml:space="preserve"> FORMCHECKBOX </w:instrText>
            </w:r>
            <w:r>
              <w:rPr>
                <w:rFonts w:ascii="Verdana" w:hAnsi="Verdana" w:cs="Arial"/>
                <w:bCs/>
                <w:sz w:val="18"/>
                <w:szCs w:val="18"/>
                <w:lang w:val="tr-TR"/>
              </w:rPr>
            </w:r>
            <w:r>
              <w:rPr>
                <w:rFonts w:ascii="Verdana" w:hAnsi="Verdana" w:cs="Arial"/>
                <w:bCs/>
                <w:sz w:val="18"/>
                <w:szCs w:val="18"/>
                <w:lang w:val="tr-TR"/>
              </w:rPr>
              <w:fldChar w:fldCharType="end"/>
            </w:r>
            <w:r w:rsidR="00FA25BF" w:rsidRPr="004E7F8D">
              <w:rPr>
                <w:rFonts w:ascii="Verdana" w:hAnsi="Verdana" w:cs="Arial"/>
                <w:bCs/>
                <w:sz w:val="18"/>
                <w:szCs w:val="18"/>
                <w:lang w:val="tr-TR"/>
              </w:rPr>
              <w:t xml:space="preserve"> E-posta</w:t>
            </w:r>
          </w:p>
          <w:p w:rsidR="00FA25BF" w:rsidRPr="004E7F8D" w:rsidRDefault="000D27DD">
            <w:pPr>
              <w:spacing w:before="60" w:after="60"/>
              <w:rPr>
                <w:rFonts w:ascii="Verdana" w:hAnsi="Verdana" w:cs="Arial"/>
                <w:bCs/>
                <w:sz w:val="18"/>
                <w:szCs w:val="18"/>
                <w:lang w:val="tr-TR"/>
              </w:rPr>
            </w:pPr>
            <w:r w:rsidRPr="004E7F8D">
              <w:rPr>
                <w:rFonts w:ascii="Verdana" w:hAnsi="Verdana" w:cs="Arial"/>
                <w:bCs/>
                <w:sz w:val="18"/>
                <w:szCs w:val="18"/>
                <w:lang w:val="tr-TR"/>
              </w:rPr>
              <w:fldChar w:fldCharType="begin">
                <w:ffData>
                  <w:name w:val="Check1"/>
                  <w:enabled/>
                  <w:calcOnExit w:val="0"/>
                  <w:checkBox>
                    <w:sizeAuto/>
                    <w:default w:val="0"/>
                  </w:checkBox>
                </w:ffData>
              </w:fldChar>
            </w:r>
            <w:r w:rsidR="00FA25BF" w:rsidRPr="004E7F8D">
              <w:rPr>
                <w:rFonts w:ascii="Verdana" w:hAnsi="Verdana" w:cs="Arial"/>
                <w:bCs/>
                <w:sz w:val="18"/>
                <w:szCs w:val="18"/>
                <w:lang w:val="tr-TR"/>
              </w:rPr>
              <w:instrText xml:space="preserve"> FORMCHECKBOX </w:instrText>
            </w:r>
            <w:r w:rsidRPr="004E7F8D">
              <w:rPr>
                <w:rFonts w:ascii="Verdana" w:hAnsi="Verdana" w:cs="Arial"/>
                <w:bCs/>
                <w:sz w:val="18"/>
                <w:szCs w:val="18"/>
                <w:lang w:val="tr-TR"/>
              </w:rPr>
            </w:r>
            <w:r w:rsidRPr="004E7F8D">
              <w:rPr>
                <w:rFonts w:ascii="Verdana" w:hAnsi="Verdana" w:cs="Arial"/>
                <w:bCs/>
                <w:sz w:val="18"/>
                <w:szCs w:val="18"/>
                <w:lang w:val="tr-TR"/>
              </w:rPr>
              <w:fldChar w:fldCharType="end"/>
            </w:r>
            <w:r w:rsidR="00FA25BF" w:rsidRPr="004E7F8D">
              <w:rPr>
                <w:rFonts w:ascii="Verdana" w:hAnsi="Verdana" w:cs="Arial"/>
                <w:bCs/>
                <w:sz w:val="18"/>
                <w:szCs w:val="18"/>
                <w:lang w:val="tr-TR"/>
              </w:rPr>
              <w:t xml:space="preserve"> CD üzerinde ansiklopedi </w:t>
            </w:r>
          </w:p>
        </w:tc>
        <w:tc>
          <w:tcPr>
            <w:tcW w:w="2173" w:type="dxa"/>
            <w:tcBorders>
              <w:left w:val="nil"/>
              <w:right w:val="nil"/>
            </w:tcBorders>
          </w:tcPr>
          <w:p w:rsidR="00FA25BF" w:rsidRPr="004E7F8D" w:rsidRDefault="000D27DD">
            <w:pPr>
              <w:spacing w:before="60" w:after="60"/>
              <w:rPr>
                <w:rFonts w:ascii="Verdana" w:hAnsi="Verdana" w:cs="Arial"/>
                <w:bCs/>
                <w:sz w:val="18"/>
                <w:szCs w:val="18"/>
                <w:lang w:val="tr-TR"/>
              </w:rPr>
            </w:pPr>
            <w:r>
              <w:rPr>
                <w:rFonts w:ascii="Verdana" w:hAnsi="Verdana" w:cs="Arial"/>
                <w:bCs/>
                <w:sz w:val="18"/>
                <w:szCs w:val="18"/>
                <w:lang w:val="tr-TR"/>
              </w:rPr>
              <w:fldChar w:fldCharType="begin">
                <w:ffData>
                  <w:name w:val=""/>
                  <w:enabled/>
                  <w:calcOnExit w:val="0"/>
                  <w:checkBox>
                    <w:sizeAuto/>
                    <w:default w:val="1"/>
                  </w:checkBox>
                </w:ffData>
              </w:fldChar>
            </w:r>
            <w:r w:rsidR="006931A2">
              <w:rPr>
                <w:rFonts w:ascii="Verdana" w:hAnsi="Verdana" w:cs="Arial"/>
                <w:bCs/>
                <w:sz w:val="18"/>
                <w:szCs w:val="18"/>
                <w:lang w:val="tr-TR"/>
              </w:rPr>
              <w:instrText xml:space="preserve"> FORMCHECKBOX </w:instrText>
            </w:r>
            <w:r>
              <w:rPr>
                <w:rFonts w:ascii="Verdana" w:hAnsi="Verdana" w:cs="Arial"/>
                <w:bCs/>
                <w:sz w:val="18"/>
                <w:szCs w:val="18"/>
                <w:lang w:val="tr-TR"/>
              </w:rPr>
            </w:r>
            <w:r>
              <w:rPr>
                <w:rFonts w:ascii="Verdana" w:hAnsi="Verdana" w:cs="Arial"/>
                <w:bCs/>
                <w:sz w:val="18"/>
                <w:szCs w:val="18"/>
                <w:lang w:val="tr-TR"/>
              </w:rPr>
              <w:fldChar w:fldCharType="end"/>
            </w:r>
            <w:del w:id="3" w:author="PERFECT XP PC1" w:date="2010-06-24T18:39:00Z">
              <w:r w:rsidR="00FA25BF" w:rsidRPr="004E7F8D" w:rsidDel="00801536">
                <w:rPr>
                  <w:rFonts w:ascii="Verdana" w:hAnsi="Verdana" w:cs="Arial"/>
                  <w:bCs/>
                  <w:sz w:val="18"/>
                  <w:szCs w:val="18"/>
                  <w:lang w:val="tr-TR"/>
                </w:rPr>
                <w:delText xml:space="preserve"> </w:delText>
              </w:r>
            </w:del>
            <w:r w:rsidR="00FA25BF" w:rsidRPr="004E7F8D">
              <w:rPr>
                <w:rFonts w:ascii="Verdana" w:hAnsi="Verdana" w:cs="Arial"/>
                <w:bCs/>
                <w:sz w:val="18"/>
                <w:szCs w:val="18"/>
                <w:lang w:val="tr-TR"/>
              </w:rPr>
              <w:t xml:space="preserve">Görüntü İşleme </w:t>
            </w:r>
          </w:p>
          <w:p w:rsidR="00FA25BF" w:rsidRPr="004E7F8D" w:rsidRDefault="000D27DD">
            <w:pPr>
              <w:spacing w:before="60" w:after="60"/>
              <w:rPr>
                <w:rFonts w:ascii="Verdana" w:hAnsi="Verdana" w:cs="Arial"/>
                <w:bCs/>
                <w:sz w:val="18"/>
                <w:szCs w:val="18"/>
                <w:lang w:val="tr-TR"/>
              </w:rPr>
            </w:pPr>
            <w:r>
              <w:rPr>
                <w:rFonts w:ascii="Verdana" w:hAnsi="Verdana" w:cs="Arial"/>
                <w:bCs/>
                <w:sz w:val="18"/>
                <w:szCs w:val="18"/>
                <w:lang w:val="tr-TR"/>
              </w:rPr>
              <w:fldChar w:fldCharType="begin">
                <w:ffData>
                  <w:name w:val=""/>
                  <w:enabled/>
                  <w:calcOnExit w:val="0"/>
                  <w:checkBox>
                    <w:sizeAuto/>
                    <w:default w:val="1"/>
                  </w:checkBox>
                </w:ffData>
              </w:fldChar>
            </w:r>
            <w:r w:rsidR="006931A2">
              <w:rPr>
                <w:rFonts w:ascii="Verdana" w:hAnsi="Verdana" w:cs="Arial"/>
                <w:bCs/>
                <w:sz w:val="18"/>
                <w:szCs w:val="18"/>
                <w:lang w:val="tr-TR"/>
              </w:rPr>
              <w:instrText xml:space="preserve"> FORMCHECKBOX </w:instrText>
            </w:r>
            <w:r>
              <w:rPr>
                <w:rFonts w:ascii="Verdana" w:hAnsi="Verdana" w:cs="Arial"/>
                <w:bCs/>
                <w:sz w:val="18"/>
                <w:szCs w:val="18"/>
                <w:lang w:val="tr-TR"/>
              </w:rPr>
            </w:r>
            <w:r>
              <w:rPr>
                <w:rFonts w:ascii="Verdana" w:hAnsi="Verdana" w:cs="Arial"/>
                <w:bCs/>
                <w:sz w:val="18"/>
                <w:szCs w:val="18"/>
                <w:lang w:val="tr-TR"/>
              </w:rPr>
              <w:fldChar w:fldCharType="end"/>
            </w:r>
            <w:r w:rsidR="00FA25BF" w:rsidRPr="004E7F8D">
              <w:rPr>
                <w:rFonts w:ascii="Verdana" w:hAnsi="Verdana" w:cs="Arial"/>
                <w:bCs/>
                <w:sz w:val="18"/>
                <w:szCs w:val="18"/>
                <w:lang w:val="tr-TR"/>
              </w:rPr>
              <w:t xml:space="preserve"> Web Tarayıcı </w:t>
            </w:r>
          </w:p>
          <w:p w:rsidR="00FA25BF" w:rsidRPr="004E7F8D" w:rsidRDefault="000D27DD">
            <w:pPr>
              <w:spacing w:before="60" w:after="60"/>
              <w:rPr>
                <w:rFonts w:ascii="Verdana" w:hAnsi="Verdana" w:cs="Arial"/>
                <w:bCs/>
                <w:sz w:val="18"/>
                <w:szCs w:val="18"/>
                <w:lang w:val="tr-TR"/>
              </w:rPr>
            </w:pPr>
            <w:r>
              <w:rPr>
                <w:rFonts w:ascii="Verdana" w:hAnsi="Verdana" w:cs="Arial"/>
                <w:bCs/>
                <w:sz w:val="18"/>
                <w:szCs w:val="18"/>
                <w:lang w:val="tr-TR"/>
              </w:rPr>
              <w:fldChar w:fldCharType="begin">
                <w:ffData>
                  <w:name w:val=""/>
                  <w:enabled/>
                  <w:calcOnExit w:val="0"/>
                  <w:checkBox>
                    <w:sizeAuto/>
                    <w:default w:val="1"/>
                  </w:checkBox>
                </w:ffData>
              </w:fldChar>
            </w:r>
            <w:r w:rsidR="006931A2">
              <w:rPr>
                <w:rFonts w:ascii="Verdana" w:hAnsi="Verdana" w:cs="Arial"/>
                <w:bCs/>
                <w:sz w:val="18"/>
                <w:szCs w:val="18"/>
                <w:lang w:val="tr-TR"/>
              </w:rPr>
              <w:instrText xml:space="preserve"> FORMCHECKBOX </w:instrText>
            </w:r>
            <w:r>
              <w:rPr>
                <w:rFonts w:ascii="Verdana" w:hAnsi="Verdana" w:cs="Arial"/>
                <w:bCs/>
                <w:sz w:val="18"/>
                <w:szCs w:val="18"/>
                <w:lang w:val="tr-TR"/>
              </w:rPr>
            </w:r>
            <w:r>
              <w:rPr>
                <w:rFonts w:ascii="Verdana" w:hAnsi="Verdana" w:cs="Arial"/>
                <w:bCs/>
                <w:sz w:val="18"/>
                <w:szCs w:val="18"/>
                <w:lang w:val="tr-TR"/>
              </w:rPr>
              <w:fldChar w:fldCharType="end"/>
            </w:r>
            <w:r w:rsidR="00FA25BF" w:rsidRPr="004E7F8D">
              <w:rPr>
                <w:rFonts w:ascii="Verdana" w:hAnsi="Verdana" w:cs="Arial"/>
                <w:bCs/>
                <w:sz w:val="18"/>
                <w:szCs w:val="18"/>
                <w:lang w:val="tr-TR"/>
              </w:rPr>
              <w:t xml:space="preserve"> Çokluortam </w:t>
            </w:r>
          </w:p>
          <w:p w:rsidR="00FA25BF" w:rsidRPr="004E7F8D" w:rsidRDefault="00FA25BF">
            <w:pPr>
              <w:spacing w:before="60" w:after="60"/>
              <w:rPr>
                <w:rFonts w:ascii="Verdana" w:hAnsi="Verdana" w:cs="Arial"/>
                <w:bCs/>
                <w:sz w:val="18"/>
                <w:szCs w:val="18"/>
                <w:lang w:val="tr-TR"/>
              </w:rPr>
            </w:pPr>
          </w:p>
        </w:tc>
        <w:tc>
          <w:tcPr>
            <w:tcW w:w="4951" w:type="dxa"/>
            <w:tcBorders>
              <w:left w:val="nil"/>
            </w:tcBorders>
          </w:tcPr>
          <w:p w:rsidR="00FA25BF" w:rsidRPr="004E7F8D" w:rsidRDefault="000D27DD">
            <w:pPr>
              <w:spacing w:before="60" w:after="60"/>
              <w:rPr>
                <w:rFonts w:ascii="Verdana" w:hAnsi="Verdana" w:cs="Arial"/>
                <w:bCs/>
                <w:sz w:val="18"/>
                <w:szCs w:val="18"/>
                <w:lang w:val="tr-TR"/>
              </w:rPr>
            </w:pPr>
            <w:r w:rsidRPr="004E7F8D">
              <w:rPr>
                <w:rFonts w:ascii="Verdana" w:hAnsi="Verdana" w:cs="Arial"/>
                <w:bCs/>
                <w:sz w:val="18"/>
                <w:szCs w:val="18"/>
                <w:lang w:val="tr-TR"/>
              </w:rPr>
              <w:fldChar w:fldCharType="begin">
                <w:ffData>
                  <w:name w:val="Check1"/>
                  <w:enabled/>
                  <w:calcOnExit w:val="0"/>
                  <w:checkBox>
                    <w:sizeAuto/>
                    <w:default w:val="0"/>
                  </w:checkBox>
                </w:ffData>
              </w:fldChar>
            </w:r>
            <w:r w:rsidR="00FA25BF" w:rsidRPr="004E7F8D">
              <w:rPr>
                <w:rFonts w:ascii="Verdana" w:hAnsi="Verdana" w:cs="Arial"/>
                <w:bCs/>
                <w:sz w:val="18"/>
                <w:szCs w:val="18"/>
                <w:lang w:val="tr-TR"/>
              </w:rPr>
              <w:instrText xml:space="preserve"> FORMCHECKBOX </w:instrText>
            </w:r>
            <w:r w:rsidRPr="004E7F8D">
              <w:rPr>
                <w:rFonts w:ascii="Verdana" w:hAnsi="Verdana" w:cs="Arial"/>
                <w:bCs/>
                <w:sz w:val="18"/>
                <w:szCs w:val="18"/>
                <w:lang w:val="tr-TR"/>
              </w:rPr>
            </w:r>
            <w:r w:rsidRPr="004E7F8D">
              <w:rPr>
                <w:rFonts w:ascii="Verdana" w:hAnsi="Verdana" w:cs="Arial"/>
                <w:bCs/>
                <w:sz w:val="18"/>
                <w:szCs w:val="18"/>
                <w:lang w:val="tr-TR"/>
              </w:rPr>
              <w:fldChar w:fldCharType="end"/>
            </w:r>
            <w:r w:rsidR="00FA25BF" w:rsidRPr="004E7F8D">
              <w:rPr>
                <w:rFonts w:ascii="Verdana" w:hAnsi="Verdana" w:cs="Arial"/>
                <w:bCs/>
                <w:sz w:val="18"/>
                <w:szCs w:val="18"/>
                <w:lang w:val="tr-TR"/>
              </w:rPr>
              <w:t xml:space="preserve"> Web Sayfası Geliştirme </w:t>
            </w:r>
          </w:p>
          <w:p w:rsidR="00FA25BF" w:rsidRPr="004E7F8D" w:rsidRDefault="000D27DD">
            <w:pPr>
              <w:spacing w:before="60" w:after="60"/>
              <w:rPr>
                <w:rFonts w:ascii="Verdana" w:hAnsi="Verdana" w:cs="Arial"/>
                <w:bCs/>
                <w:sz w:val="18"/>
                <w:szCs w:val="18"/>
                <w:lang w:val="tr-TR"/>
              </w:rPr>
            </w:pPr>
            <w:r>
              <w:rPr>
                <w:rFonts w:ascii="Verdana" w:hAnsi="Verdana" w:cs="Arial"/>
                <w:bCs/>
                <w:sz w:val="18"/>
                <w:szCs w:val="18"/>
                <w:lang w:val="tr-TR"/>
              </w:rPr>
              <w:fldChar w:fldCharType="begin">
                <w:ffData>
                  <w:name w:val=""/>
                  <w:enabled/>
                  <w:calcOnExit w:val="0"/>
                  <w:checkBox>
                    <w:sizeAuto/>
                    <w:default w:val="1"/>
                  </w:checkBox>
                </w:ffData>
              </w:fldChar>
            </w:r>
            <w:r w:rsidR="006931A2">
              <w:rPr>
                <w:rFonts w:ascii="Verdana" w:hAnsi="Verdana" w:cs="Arial"/>
                <w:bCs/>
                <w:sz w:val="18"/>
                <w:szCs w:val="18"/>
                <w:lang w:val="tr-TR"/>
              </w:rPr>
              <w:instrText xml:space="preserve"> FORMCHECKBOX </w:instrText>
            </w:r>
            <w:r>
              <w:rPr>
                <w:rFonts w:ascii="Verdana" w:hAnsi="Verdana" w:cs="Arial"/>
                <w:bCs/>
                <w:sz w:val="18"/>
                <w:szCs w:val="18"/>
                <w:lang w:val="tr-TR"/>
              </w:rPr>
            </w:r>
            <w:r>
              <w:rPr>
                <w:rFonts w:ascii="Verdana" w:hAnsi="Verdana" w:cs="Arial"/>
                <w:bCs/>
                <w:sz w:val="18"/>
                <w:szCs w:val="18"/>
                <w:lang w:val="tr-TR"/>
              </w:rPr>
              <w:fldChar w:fldCharType="end"/>
            </w:r>
            <w:r w:rsidR="00FA25BF" w:rsidRPr="004E7F8D">
              <w:rPr>
                <w:rFonts w:ascii="Verdana" w:hAnsi="Verdana" w:cs="Arial"/>
                <w:bCs/>
                <w:sz w:val="18"/>
                <w:szCs w:val="18"/>
                <w:lang w:val="tr-TR"/>
              </w:rPr>
              <w:t xml:space="preserve"> Kelime İşlemci </w:t>
            </w:r>
          </w:p>
          <w:p w:rsidR="00FA25BF" w:rsidRPr="004E7F8D" w:rsidRDefault="000D27DD" w:rsidP="006931A2">
            <w:pPr>
              <w:spacing w:before="60" w:after="60"/>
              <w:rPr>
                <w:rFonts w:ascii="Verdana" w:hAnsi="Verdana" w:cs="Arial"/>
                <w:bCs/>
                <w:sz w:val="18"/>
                <w:szCs w:val="18"/>
                <w:u w:val="single"/>
                <w:lang w:val="tr-TR"/>
              </w:rPr>
            </w:pPr>
            <w:r>
              <w:rPr>
                <w:rFonts w:ascii="Verdana" w:hAnsi="Verdana" w:cs="Arial"/>
                <w:bCs/>
                <w:sz w:val="18"/>
                <w:szCs w:val="18"/>
                <w:lang w:val="tr-TR"/>
              </w:rPr>
              <w:fldChar w:fldCharType="begin">
                <w:ffData>
                  <w:name w:val=""/>
                  <w:enabled/>
                  <w:calcOnExit w:val="0"/>
                  <w:checkBox>
                    <w:sizeAuto/>
                    <w:default w:val="1"/>
                  </w:checkBox>
                </w:ffData>
              </w:fldChar>
            </w:r>
            <w:r w:rsidR="006931A2">
              <w:rPr>
                <w:rFonts w:ascii="Verdana" w:hAnsi="Verdana" w:cs="Arial"/>
                <w:bCs/>
                <w:sz w:val="18"/>
                <w:szCs w:val="18"/>
                <w:lang w:val="tr-TR"/>
              </w:rPr>
              <w:instrText xml:space="preserve"> FORMCHECKBOX </w:instrText>
            </w:r>
            <w:r>
              <w:rPr>
                <w:rFonts w:ascii="Verdana" w:hAnsi="Verdana" w:cs="Arial"/>
                <w:bCs/>
                <w:sz w:val="18"/>
                <w:szCs w:val="18"/>
                <w:lang w:val="tr-TR"/>
              </w:rPr>
            </w:r>
            <w:r>
              <w:rPr>
                <w:rFonts w:ascii="Verdana" w:hAnsi="Verdana" w:cs="Arial"/>
                <w:bCs/>
                <w:sz w:val="18"/>
                <w:szCs w:val="18"/>
                <w:lang w:val="tr-TR"/>
              </w:rPr>
              <w:fldChar w:fldCharType="end"/>
            </w:r>
            <w:r w:rsidR="00FA25BF" w:rsidRPr="004E7F8D">
              <w:rPr>
                <w:rFonts w:ascii="Verdana" w:hAnsi="Verdana" w:cs="Arial"/>
                <w:bCs/>
                <w:sz w:val="18"/>
                <w:szCs w:val="18"/>
                <w:lang w:val="tr-TR"/>
              </w:rPr>
              <w:t xml:space="preserve"> Diğer </w:t>
            </w:r>
            <w:bookmarkStart w:id="4" w:name="Text6"/>
            <w:r>
              <w:rPr>
                <w:rFonts w:ascii="Verdana" w:hAnsi="Verdana" w:cs="Arial"/>
                <w:bCs/>
                <w:sz w:val="18"/>
                <w:szCs w:val="18"/>
                <w:lang w:val="tr-TR"/>
              </w:rPr>
              <w:fldChar w:fldCharType="begin">
                <w:ffData>
                  <w:name w:val="Text6"/>
                  <w:enabled/>
                  <w:calcOnExit w:val="0"/>
                  <w:textInput>
                    <w:default w:val="Wiki Kullanımı"/>
                  </w:textInput>
                </w:ffData>
              </w:fldChar>
            </w:r>
            <w:r w:rsidR="006931A2">
              <w:rPr>
                <w:rFonts w:ascii="Verdana" w:hAnsi="Verdana" w:cs="Arial"/>
                <w:bCs/>
                <w:sz w:val="18"/>
                <w:szCs w:val="18"/>
                <w:lang w:val="tr-TR"/>
              </w:rPr>
              <w:instrText xml:space="preserve"> FORMTEXT </w:instrText>
            </w:r>
            <w:r>
              <w:rPr>
                <w:rFonts w:ascii="Verdana" w:hAnsi="Verdana" w:cs="Arial"/>
                <w:bCs/>
                <w:sz w:val="18"/>
                <w:szCs w:val="18"/>
                <w:lang w:val="tr-TR"/>
              </w:rPr>
            </w:r>
            <w:r>
              <w:rPr>
                <w:rFonts w:ascii="Verdana" w:hAnsi="Verdana" w:cs="Arial"/>
                <w:bCs/>
                <w:sz w:val="18"/>
                <w:szCs w:val="18"/>
                <w:lang w:val="tr-TR"/>
              </w:rPr>
              <w:fldChar w:fldCharType="separate"/>
            </w:r>
            <w:r w:rsidR="006931A2">
              <w:rPr>
                <w:rFonts w:ascii="Verdana" w:hAnsi="Verdana" w:cs="Arial"/>
                <w:bCs/>
                <w:noProof/>
                <w:sz w:val="18"/>
                <w:szCs w:val="18"/>
                <w:lang w:val="tr-TR"/>
              </w:rPr>
              <w:t>Wiki Kullanımı</w:t>
            </w:r>
            <w:r>
              <w:rPr>
                <w:rFonts w:ascii="Verdana" w:hAnsi="Verdana" w:cs="Arial"/>
                <w:bCs/>
                <w:sz w:val="18"/>
                <w:szCs w:val="18"/>
                <w:lang w:val="tr-TR"/>
              </w:rPr>
              <w:fldChar w:fldCharType="end"/>
            </w:r>
            <w:bookmarkEnd w:id="4"/>
            <w:r w:rsidR="00FA25BF" w:rsidRPr="004E7F8D">
              <w:rPr>
                <w:rFonts w:ascii="Verdana" w:hAnsi="Verdana" w:cs="Arial"/>
                <w:bCs/>
                <w:sz w:val="18"/>
                <w:szCs w:val="18"/>
                <w:lang w:val="tr-TR"/>
              </w:rPr>
              <w:t xml:space="preserve"> </w:t>
            </w:r>
          </w:p>
        </w:tc>
      </w:tr>
    </w:tbl>
    <w:p w:rsidR="00FA25BF" w:rsidRPr="004E7F8D" w:rsidRDefault="00FA25BF">
      <w:pPr>
        <w:spacing w:before="120" w:after="120"/>
        <w:rPr>
          <w:rFonts w:ascii="Verdana" w:hAnsi="Verdana" w:cs="Arial"/>
          <w:b/>
          <w:bCs/>
          <w:sz w:val="18"/>
          <w:szCs w:val="18"/>
          <w:lang w:val="tr-TR"/>
        </w:rPr>
        <w:sectPr w:rsidR="00FA25BF" w:rsidRPr="004E7F8D">
          <w:type w:val="continuous"/>
          <w:pgSz w:w="12240" w:h="15840" w:code="1"/>
          <w:pgMar w:top="1152" w:right="1008" w:bottom="1152" w:left="1008" w:header="708" w:footer="864" w:gutter="0"/>
          <w:cols w:space="708"/>
        </w:sectPr>
      </w:pPr>
    </w:p>
    <w:tbl>
      <w:tblPr>
        <w:tblW w:w="97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tblPr>
      <w:tblGrid>
        <w:gridCol w:w="2014"/>
        <w:gridCol w:w="7742"/>
      </w:tblGrid>
      <w:tr w:rsidR="00FA25BF" w:rsidRPr="004E7F8D">
        <w:tc>
          <w:tcPr>
            <w:tcW w:w="2014" w:type="dxa"/>
            <w:tcBorders>
              <w:top w:val="nil"/>
              <w:bottom w:val="nil"/>
              <w:right w:val="nil"/>
            </w:tcBorders>
            <w:shd w:val="clear" w:color="auto" w:fill="E0E0E0"/>
            <w:vAlign w:val="center"/>
          </w:tcPr>
          <w:p w:rsidR="00FA25BF" w:rsidRPr="004E7F8D" w:rsidRDefault="00FA25BF">
            <w:pPr>
              <w:spacing w:before="120" w:after="120"/>
              <w:rPr>
                <w:rFonts w:ascii="Verdana" w:hAnsi="Verdana" w:cs="Arial"/>
                <w:b/>
                <w:bCs/>
                <w:sz w:val="18"/>
                <w:szCs w:val="18"/>
                <w:lang w:val="tr-TR"/>
              </w:rPr>
            </w:pPr>
            <w:r w:rsidRPr="004E7F8D">
              <w:rPr>
                <w:rFonts w:ascii="Verdana" w:hAnsi="Verdana" w:cs="Arial"/>
                <w:b/>
                <w:bCs/>
                <w:sz w:val="18"/>
                <w:szCs w:val="18"/>
                <w:lang w:val="tr-TR"/>
              </w:rPr>
              <w:lastRenderedPageBreak/>
              <w:t>Basılı Malzemeler</w:t>
            </w:r>
          </w:p>
        </w:tc>
        <w:tc>
          <w:tcPr>
            <w:tcW w:w="7742" w:type="dxa"/>
            <w:tcBorders>
              <w:top w:val="nil"/>
              <w:left w:val="nil"/>
              <w:bottom w:val="single" w:sz="2" w:space="0" w:color="auto"/>
            </w:tcBorders>
          </w:tcPr>
          <w:p w:rsidR="00FA25BF" w:rsidRPr="00E76BD7" w:rsidRDefault="00FA25BF">
            <w:pPr>
              <w:pStyle w:val="Default"/>
              <w:rPr>
                <w:rFonts w:ascii="Verdana" w:hAnsi="Verdana"/>
                <w:color w:val="211E1E"/>
                <w:sz w:val="18"/>
                <w:szCs w:val="18"/>
                <w:lang w:val="tr-TR"/>
              </w:rPr>
            </w:pPr>
            <w:r w:rsidRPr="00E76BD7">
              <w:rPr>
                <w:rFonts w:ascii="Verdana" w:hAnsi="Verdana"/>
                <w:sz w:val="18"/>
                <w:szCs w:val="18"/>
                <w:lang w:val="tr-TR"/>
              </w:rPr>
              <w:t>Ders Kitabı,</w:t>
            </w:r>
            <w:r w:rsidR="00E76BD7">
              <w:rPr>
                <w:rFonts w:ascii="Verdana" w:hAnsi="Verdana"/>
                <w:sz w:val="18"/>
                <w:szCs w:val="18"/>
                <w:lang w:val="tr-TR"/>
              </w:rPr>
              <w:t xml:space="preserve"> </w:t>
            </w:r>
            <w:r w:rsidRPr="00E76BD7">
              <w:rPr>
                <w:rFonts w:ascii="Verdana" w:hAnsi="Verdana"/>
                <w:sz w:val="18"/>
                <w:szCs w:val="18"/>
                <w:lang w:val="tr-TR"/>
              </w:rPr>
              <w:t xml:space="preserve"> Öğretim Programı R</w:t>
            </w:r>
            <w:r w:rsidR="00E76BD7" w:rsidRPr="00E76BD7">
              <w:rPr>
                <w:rFonts w:ascii="Verdana" w:hAnsi="Verdana"/>
                <w:sz w:val="18"/>
                <w:szCs w:val="18"/>
                <w:lang w:val="tr-TR"/>
              </w:rPr>
              <w:t>ehber kitapları.</w:t>
            </w:r>
            <w:r w:rsidRPr="00E76BD7">
              <w:rPr>
                <w:rFonts w:ascii="Verdana" w:hAnsi="Verdana"/>
                <w:sz w:val="18"/>
                <w:szCs w:val="18"/>
                <w:lang w:val="tr-TR"/>
              </w:rPr>
              <w:t xml:space="preserve">   </w:t>
            </w:r>
          </w:p>
        </w:tc>
      </w:tr>
      <w:tr w:rsidR="00FA25BF" w:rsidRPr="004E7F8D">
        <w:tc>
          <w:tcPr>
            <w:tcW w:w="2014" w:type="dxa"/>
            <w:tcBorders>
              <w:bottom w:val="nil"/>
              <w:right w:val="nil"/>
            </w:tcBorders>
            <w:shd w:val="clear" w:color="auto" w:fill="E0E0E0"/>
            <w:vAlign w:val="center"/>
          </w:tcPr>
          <w:p w:rsidR="00FA25BF" w:rsidRPr="004E7F8D" w:rsidRDefault="00FA25BF">
            <w:pPr>
              <w:spacing w:before="120" w:after="120"/>
              <w:rPr>
                <w:rFonts w:ascii="Verdana" w:hAnsi="Verdana" w:cs="Arial"/>
                <w:b/>
                <w:bCs/>
                <w:sz w:val="18"/>
                <w:szCs w:val="18"/>
                <w:lang w:val="tr-TR"/>
              </w:rPr>
            </w:pPr>
            <w:r w:rsidRPr="004E7F8D">
              <w:rPr>
                <w:rFonts w:ascii="Verdana" w:hAnsi="Verdana" w:cs="Arial"/>
                <w:b/>
                <w:bCs/>
                <w:sz w:val="18"/>
                <w:szCs w:val="18"/>
                <w:lang w:val="tr-TR"/>
              </w:rPr>
              <w:t>Sarf Malzemeleri</w:t>
            </w:r>
          </w:p>
        </w:tc>
        <w:tc>
          <w:tcPr>
            <w:tcW w:w="7742" w:type="dxa"/>
            <w:tcBorders>
              <w:left w:val="nil"/>
              <w:bottom w:val="single" w:sz="2" w:space="0" w:color="auto"/>
            </w:tcBorders>
          </w:tcPr>
          <w:p w:rsidR="00FA25BF" w:rsidRPr="00E76BD7" w:rsidRDefault="00FA25BF">
            <w:pPr>
              <w:spacing w:before="60" w:after="60"/>
              <w:rPr>
                <w:rFonts w:ascii="Verdana" w:hAnsi="Verdana" w:cs="Arial"/>
                <w:bCs/>
                <w:sz w:val="18"/>
                <w:szCs w:val="18"/>
                <w:lang w:val="tr-TR"/>
              </w:rPr>
            </w:pPr>
            <w:r w:rsidRPr="00E76BD7" w:rsidDel="002B7801">
              <w:rPr>
                <w:rFonts w:ascii="Verdana" w:hAnsi="Verdana" w:cs="Arial"/>
                <w:bCs/>
                <w:sz w:val="18"/>
                <w:szCs w:val="18"/>
                <w:lang w:val="tr-TR"/>
              </w:rPr>
              <w:t>Kalem, defter</w:t>
            </w:r>
            <w:r w:rsidR="00E76BD7" w:rsidRPr="00E76BD7">
              <w:rPr>
                <w:rFonts w:ascii="Verdana" w:hAnsi="Verdana" w:cs="Arial"/>
                <w:bCs/>
                <w:sz w:val="18"/>
                <w:szCs w:val="18"/>
                <w:lang w:val="tr-TR"/>
              </w:rPr>
              <w:t>, CD, Flash Bellek,</w:t>
            </w:r>
            <w:r w:rsidRPr="00E76BD7" w:rsidDel="002B7801">
              <w:rPr>
                <w:rFonts w:ascii="Verdana" w:hAnsi="Verdana" w:cs="Arial"/>
                <w:bCs/>
                <w:sz w:val="18"/>
                <w:szCs w:val="18"/>
                <w:lang w:val="tr-TR"/>
              </w:rPr>
              <w:t xml:space="preserve"> vb.</w:t>
            </w:r>
          </w:p>
        </w:tc>
      </w:tr>
      <w:tr w:rsidR="00FA25BF" w:rsidRPr="004E7F8D">
        <w:tc>
          <w:tcPr>
            <w:tcW w:w="2014" w:type="dxa"/>
            <w:tcBorders>
              <w:bottom w:val="single" w:sz="4" w:space="0" w:color="auto"/>
              <w:right w:val="nil"/>
            </w:tcBorders>
            <w:shd w:val="clear" w:color="auto" w:fill="E0E0E0"/>
            <w:vAlign w:val="center"/>
          </w:tcPr>
          <w:p w:rsidR="00FA25BF" w:rsidRPr="004E7F8D" w:rsidRDefault="00FA25BF">
            <w:pPr>
              <w:spacing w:before="120" w:after="120"/>
              <w:rPr>
                <w:rFonts w:ascii="Verdana" w:hAnsi="Verdana" w:cs="Arial"/>
                <w:b/>
                <w:bCs/>
                <w:sz w:val="18"/>
                <w:szCs w:val="18"/>
                <w:lang w:val="tr-TR"/>
              </w:rPr>
            </w:pPr>
            <w:r w:rsidRPr="004E7F8D">
              <w:rPr>
                <w:rFonts w:ascii="Verdana" w:hAnsi="Verdana" w:cs="Arial"/>
                <w:b/>
                <w:bCs/>
                <w:sz w:val="18"/>
                <w:szCs w:val="18"/>
                <w:lang w:val="tr-TR"/>
              </w:rPr>
              <w:t>İnternet Kaynakları</w:t>
            </w:r>
          </w:p>
        </w:tc>
        <w:tc>
          <w:tcPr>
            <w:tcW w:w="7742" w:type="dxa"/>
            <w:tcBorders>
              <w:left w:val="nil"/>
              <w:bottom w:val="single" w:sz="4" w:space="0" w:color="auto"/>
            </w:tcBorders>
          </w:tcPr>
          <w:p w:rsidR="00FA25BF" w:rsidRPr="00E76BD7" w:rsidRDefault="00E76BD7">
            <w:pPr>
              <w:spacing w:before="60" w:after="60"/>
              <w:rPr>
                <w:rFonts w:ascii="Verdana" w:hAnsi="Verdana" w:cs="Arial"/>
                <w:bCs/>
                <w:sz w:val="18"/>
                <w:szCs w:val="18"/>
                <w:lang w:val="tr-TR"/>
              </w:rPr>
            </w:pPr>
            <w:r w:rsidRPr="00E76BD7">
              <w:rPr>
                <w:rFonts w:ascii="Verdana" w:hAnsi="Verdana"/>
                <w:sz w:val="18"/>
                <w:szCs w:val="18"/>
                <w:lang w:val="tr-TR"/>
              </w:rPr>
              <w:t>Sınıf wikisinde verilen tüm bağlantılar</w:t>
            </w:r>
            <w:r w:rsidR="00FA25BF" w:rsidRPr="00E76BD7">
              <w:rPr>
                <w:rFonts w:ascii="Verdana" w:hAnsi="Verdana"/>
                <w:sz w:val="18"/>
                <w:szCs w:val="18"/>
                <w:lang w:val="tr-TR"/>
              </w:rPr>
              <w:t>.</w:t>
            </w:r>
          </w:p>
        </w:tc>
      </w:tr>
      <w:tr w:rsidR="00FA25BF" w:rsidRPr="004E7F8D">
        <w:tc>
          <w:tcPr>
            <w:tcW w:w="2014" w:type="dxa"/>
            <w:tcBorders>
              <w:top w:val="single" w:sz="4" w:space="0" w:color="auto"/>
              <w:left w:val="single" w:sz="4" w:space="0" w:color="auto"/>
              <w:bottom w:val="single" w:sz="4" w:space="0" w:color="auto"/>
              <w:right w:val="nil"/>
            </w:tcBorders>
            <w:shd w:val="clear" w:color="auto" w:fill="E0E0E0"/>
            <w:vAlign w:val="center"/>
          </w:tcPr>
          <w:p w:rsidR="00FA25BF" w:rsidRPr="004E7F8D" w:rsidRDefault="00FA25BF">
            <w:pPr>
              <w:spacing w:before="120" w:after="120"/>
              <w:rPr>
                <w:rFonts w:ascii="Verdana" w:hAnsi="Verdana" w:cs="Arial"/>
                <w:b/>
                <w:bCs/>
                <w:sz w:val="18"/>
                <w:szCs w:val="18"/>
                <w:lang w:val="tr-TR"/>
              </w:rPr>
            </w:pPr>
            <w:r w:rsidRPr="004E7F8D">
              <w:rPr>
                <w:rFonts w:ascii="Verdana" w:hAnsi="Verdana" w:cs="Arial"/>
                <w:b/>
                <w:bCs/>
                <w:sz w:val="18"/>
                <w:szCs w:val="18"/>
                <w:lang w:val="tr-TR"/>
              </w:rPr>
              <w:t>Diğer Kaynaklar</w:t>
            </w:r>
          </w:p>
        </w:tc>
        <w:tc>
          <w:tcPr>
            <w:tcW w:w="7742" w:type="dxa"/>
            <w:tcBorders>
              <w:top w:val="single" w:sz="4" w:space="0" w:color="auto"/>
              <w:left w:val="nil"/>
              <w:bottom w:val="single" w:sz="4" w:space="0" w:color="auto"/>
              <w:right w:val="single" w:sz="4" w:space="0" w:color="auto"/>
            </w:tcBorders>
          </w:tcPr>
          <w:p w:rsidR="00FA25BF" w:rsidRPr="00E76BD7" w:rsidRDefault="00E76BD7">
            <w:pPr>
              <w:spacing w:before="60" w:after="60"/>
              <w:rPr>
                <w:rFonts w:ascii="Verdana" w:hAnsi="Verdana" w:cs="Arial"/>
                <w:sz w:val="18"/>
                <w:szCs w:val="18"/>
                <w:lang w:val="tr-TR"/>
              </w:rPr>
            </w:pPr>
            <w:r w:rsidRPr="00E76BD7">
              <w:rPr>
                <w:rFonts w:ascii="Verdana" w:hAnsi="Verdana"/>
                <w:sz w:val="18"/>
                <w:szCs w:val="18"/>
                <w:lang w:val="tr-TR"/>
              </w:rPr>
              <w:t>Anadolu Medeniyetleri Müzesine gezi</w:t>
            </w:r>
            <w:r w:rsidR="00FA25BF" w:rsidRPr="00E76BD7">
              <w:rPr>
                <w:rFonts w:ascii="Verdana" w:hAnsi="Verdana"/>
                <w:sz w:val="18"/>
                <w:szCs w:val="18"/>
                <w:lang w:val="tr-TR"/>
              </w:rPr>
              <w:t>,</w:t>
            </w:r>
            <w:r w:rsidRPr="00E76BD7">
              <w:rPr>
                <w:rFonts w:ascii="Verdana" w:hAnsi="Verdana"/>
                <w:sz w:val="18"/>
                <w:szCs w:val="18"/>
                <w:lang w:val="tr-TR"/>
              </w:rPr>
              <w:t xml:space="preserve"> </w:t>
            </w:r>
            <w:r w:rsidR="00FA25BF" w:rsidRPr="00E76BD7">
              <w:rPr>
                <w:rFonts w:ascii="Verdana" w:hAnsi="Verdana"/>
                <w:sz w:val="18"/>
                <w:szCs w:val="18"/>
                <w:lang w:val="tr-TR"/>
              </w:rPr>
              <w:t xml:space="preserve"> diğer sınıflardaki öğrenciler ve öğretmenler</w:t>
            </w:r>
            <w:r w:rsidRPr="00E76BD7">
              <w:rPr>
                <w:rFonts w:ascii="Verdana" w:hAnsi="Verdana"/>
                <w:sz w:val="18"/>
                <w:szCs w:val="18"/>
                <w:lang w:val="tr-TR"/>
              </w:rPr>
              <w:t>.</w:t>
            </w:r>
          </w:p>
        </w:tc>
      </w:tr>
    </w:tbl>
    <w:p w:rsidR="00FA25BF" w:rsidRPr="004E7F8D" w:rsidRDefault="00FA25BF">
      <w:pPr>
        <w:rPr>
          <w:lang w:val="tr-TR"/>
        </w:rPr>
      </w:pPr>
    </w:p>
    <w:sectPr w:rsidR="00FA25BF" w:rsidRPr="004E7F8D" w:rsidSect="004D4068">
      <w:type w:val="continuous"/>
      <w:pgSz w:w="12240" w:h="15840" w:code="1"/>
      <w:pgMar w:top="1152" w:right="1008" w:bottom="1152" w:left="1008" w:header="708" w:footer="864" w:gutter="0"/>
      <w:cols w:space="708"/>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4D41" w:rsidRDefault="001A4D41">
      <w:r>
        <w:separator/>
      </w:r>
    </w:p>
  </w:endnote>
  <w:endnote w:type="continuationSeparator" w:id="1">
    <w:p w:rsidR="001A4D41" w:rsidRDefault="001A4D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2"/>
    <w:family w:val="swiss"/>
    <w:pitch w:val="variable"/>
    <w:sig w:usb0="A10006FF" w:usb1="4000205B" w:usb2="00000010" w:usb3="00000000" w:csb0="0000019F" w:csb1="00000000"/>
  </w:font>
  <w:font w:name="Comic Sans MS">
    <w:panose1 w:val="030F0702030302020204"/>
    <w:charset w:val="A2"/>
    <w:family w:val="script"/>
    <w:pitch w:val="variable"/>
    <w:sig w:usb0="00000287" w:usb1="00000000" w:usb2="00000000" w:usb3="00000000" w:csb0="0000009F" w:csb1="00000000"/>
  </w:font>
  <w:font w:name="Century Gothic">
    <w:panose1 w:val="020B0502020202020204"/>
    <w:charset w:val="A2"/>
    <w:family w:val="swiss"/>
    <w:pitch w:val="variable"/>
    <w:sig w:usb0="00000287" w:usb1="00000000" w:usb2="00000000" w:usb3="00000000" w:csb0="0000009F" w:csb1="00000000"/>
  </w:font>
  <w:font w:name="Arial">
    <w:panose1 w:val="020B0604020202020204"/>
    <w:charset w:val="A2"/>
    <w:family w:val="swiss"/>
    <w:pitch w:val="variable"/>
    <w:sig w:usb0="20002A87" w:usb1="80000000" w:usb2="00000008" w:usb3="00000000" w:csb0="000001FF" w:csb1="00000000"/>
  </w:font>
  <w:font w:name="Tahoma">
    <w:panose1 w:val="020B0604030504040204"/>
    <w:charset w:val="A2"/>
    <w:family w:val="swiss"/>
    <w:pitch w:val="variable"/>
    <w:sig w:usb0="61002A87" w:usb1="80000000" w:usb2="00000008" w:usb3="00000000" w:csb0="000101FF" w:csb1="00000000"/>
  </w:font>
  <w:font w:name="Neo Sans Intel Medium">
    <w:charset w:val="00"/>
    <w:family w:val="swiss"/>
    <w:pitch w:val="variable"/>
    <w:sig w:usb0="00000003" w:usb1="00000000" w:usb2="00000000" w:usb3="00000000" w:csb0="00000001" w:csb1="00000000"/>
  </w:font>
  <w:font w:name="Neo Sans Intel">
    <w:altName w:val="Arial"/>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2"/>
    <w:family w:val="swiss"/>
    <w:pitch w:val="variable"/>
    <w:sig w:usb0="A00002EF" w:usb1="4000207B" w:usb2="00000000" w:usb3="00000000" w:csb0="0000009F" w:csb1="00000000"/>
  </w:font>
  <w:font w:name="Cambria">
    <w:panose1 w:val="02040503050406030204"/>
    <w:charset w:val="A2"/>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5BF" w:rsidRPr="004E7F8D" w:rsidRDefault="009E5DFD">
    <w:pPr>
      <w:tabs>
        <w:tab w:val="left" w:pos="9360"/>
      </w:tabs>
      <w:rPr>
        <w:rFonts w:ascii="Verdana" w:hAnsi="Verdana"/>
        <w:sz w:val="14"/>
        <w:szCs w:val="14"/>
        <w:lang w:val="tr-TR"/>
      </w:rPr>
    </w:pPr>
    <w:r>
      <w:rPr>
        <w:rFonts w:ascii="Verdana" w:hAnsi="Verdana"/>
        <w:sz w:val="14"/>
        <w:szCs w:val="14"/>
        <w:lang w:val="tr-TR"/>
      </w:rPr>
      <w:t>Telif Hakkı © 2000-</w:t>
    </w:r>
    <w:r w:rsidR="00FA25BF" w:rsidRPr="004E7F8D">
      <w:rPr>
        <w:rFonts w:ascii="Verdana" w:hAnsi="Verdana"/>
        <w:sz w:val="14"/>
        <w:szCs w:val="14"/>
        <w:lang w:val="tr-TR"/>
      </w:rPr>
      <w:t>008, Intel Firması. Tüm Hakları Saklıdır.</w:t>
    </w:r>
    <w:r w:rsidR="00FA25BF" w:rsidRPr="004E7F8D">
      <w:rPr>
        <w:rFonts w:ascii="Verdana" w:hAnsi="Verdana"/>
        <w:sz w:val="14"/>
        <w:szCs w:val="14"/>
        <w:lang w:val="tr-TR"/>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4D41" w:rsidRDefault="001A4D41">
      <w:r>
        <w:separator/>
      </w:r>
    </w:p>
  </w:footnote>
  <w:footnote w:type="continuationSeparator" w:id="1">
    <w:p w:rsidR="001A4D41" w:rsidRDefault="001A4D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25BF" w:rsidRPr="004E7F8D" w:rsidRDefault="00FA25BF">
    <w:pPr>
      <w:pBdr>
        <w:bottom w:val="single" w:sz="6" w:space="1" w:color="auto"/>
      </w:pBdr>
      <w:tabs>
        <w:tab w:val="center" w:pos="4320"/>
        <w:tab w:val="right" w:pos="9360"/>
      </w:tabs>
      <w:rPr>
        <w:rFonts w:ascii="Verdana" w:hAnsi="Verdana"/>
        <w:b/>
        <w:bCs/>
        <w:sz w:val="14"/>
        <w:szCs w:val="14"/>
        <w:lang w:val="tr-TR"/>
      </w:rPr>
    </w:pPr>
    <w:r w:rsidRPr="004E7F8D">
      <w:rPr>
        <w:rFonts w:ascii="Verdana" w:hAnsi="Verdana"/>
        <w:b/>
        <w:bCs/>
        <w:sz w:val="14"/>
        <w:szCs w:val="14"/>
        <w:lang w:val="tr-TR"/>
      </w:rPr>
      <w:t>Intel® Öğretmen Programı</w:t>
    </w:r>
  </w:p>
  <w:p w:rsidR="00FA25BF" w:rsidRPr="009E5DFD" w:rsidRDefault="009E5DFD" w:rsidP="009E5DFD">
    <w:pPr>
      <w:tabs>
        <w:tab w:val="center" w:pos="4320"/>
        <w:tab w:val="right" w:pos="8640"/>
      </w:tabs>
      <w:rPr>
        <w:rFonts w:ascii="Verdana" w:hAnsi="Verdana"/>
        <w:b/>
        <w:sz w:val="14"/>
        <w:szCs w:val="14"/>
        <w:lang w:val="tr-TR"/>
      </w:rPr>
    </w:pPr>
    <w:r>
      <w:rPr>
        <w:rFonts w:ascii="Verdana" w:hAnsi="Verdana"/>
        <w:b/>
        <w:sz w:val="14"/>
        <w:szCs w:val="14"/>
        <w:lang w:val="tr-TR"/>
      </w:rPr>
      <w:t>Temel Ku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06FC3"/>
    <w:multiLevelType w:val="hybridMultilevel"/>
    <w:tmpl w:val="CFAC71FE"/>
    <w:lvl w:ilvl="0" w:tplc="6AEC4178">
      <w:start w:val="1"/>
      <w:numFmt w:val="bullet"/>
      <w:lvlText w:val="•"/>
      <w:lvlJc w:val="left"/>
      <w:pPr>
        <w:ind w:left="354" w:hanging="360"/>
      </w:pPr>
      <w:rPr>
        <w:rFonts w:ascii="Times New Roman" w:hAnsi="Times New Roman" w:hint="default"/>
      </w:rPr>
    </w:lvl>
    <w:lvl w:ilvl="1" w:tplc="041F0003" w:tentative="1">
      <w:start w:val="1"/>
      <w:numFmt w:val="bullet"/>
      <w:lvlText w:val="o"/>
      <w:lvlJc w:val="left"/>
      <w:pPr>
        <w:ind w:left="1074" w:hanging="360"/>
      </w:pPr>
      <w:rPr>
        <w:rFonts w:ascii="Courier New" w:hAnsi="Courier New" w:cs="Courier New" w:hint="default"/>
      </w:rPr>
    </w:lvl>
    <w:lvl w:ilvl="2" w:tplc="041F0005" w:tentative="1">
      <w:start w:val="1"/>
      <w:numFmt w:val="bullet"/>
      <w:lvlText w:val=""/>
      <w:lvlJc w:val="left"/>
      <w:pPr>
        <w:ind w:left="1794" w:hanging="360"/>
      </w:pPr>
      <w:rPr>
        <w:rFonts w:ascii="Wingdings" w:hAnsi="Wingdings" w:hint="default"/>
      </w:rPr>
    </w:lvl>
    <w:lvl w:ilvl="3" w:tplc="041F0001" w:tentative="1">
      <w:start w:val="1"/>
      <w:numFmt w:val="bullet"/>
      <w:lvlText w:val=""/>
      <w:lvlJc w:val="left"/>
      <w:pPr>
        <w:ind w:left="2514" w:hanging="360"/>
      </w:pPr>
      <w:rPr>
        <w:rFonts w:ascii="Symbol" w:hAnsi="Symbol" w:hint="default"/>
      </w:rPr>
    </w:lvl>
    <w:lvl w:ilvl="4" w:tplc="041F0003" w:tentative="1">
      <w:start w:val="1"/>
      <w:numFmt w:val="bullet"/>
      <w:lvlText w:val="o"/>
      <w:lvlJc w:val="left"/>
      <w:pPr>
        <w:ind w:left="3234" w:hanging="360"/>
      </w:pPr>
      <w:rPr>
        <w:rFonts w:ascii="Courier New" w:hAnsi="Courier New" w:cs="Courier New" w:hint="default"/>
      </w:rPr>
    </w:lvl>
    <w:lvl w:ilvl="5" w:tplc="041F0005" w:tentative="1">
      <w:start w:val="1"/>
      <w:numFmt w:val="bullet"/>
      <w:lvlText w:val=""/>
      <w:lvlJc w:val="left"/>
      <w:pPr>
        <w:ind w:left="3954" w:hanging="360"/>
      </w:pPr>
      <w:rPr>
        <w:rFonts w:ascii="Wingdings" w:hAnsi="Wingdings" w:hint="default"/>
      </w:rPr>
    </w:lvl>
    <w:lvl w:ilvl="6" w:tplc="041F0001" w:tentative="1">
      <w:start w:val="1"/>
      <w:numFmt w:val="bullet"/>
      <w:lvlText w:val=""/>
      <w:lvlJc w:val="left"/>
      <w:pPr>
        <w:ind w:left="4674" w:hanging="360"/>
      </w:pPr>
      <w:rPr>
        <w:rFonts w:ascii="Symbol" w:hAnsi="Symbol" w:hint="default"/>
      </w:rPr>
    </w:lvl>
    <w:lvl w:ilvl="7" w:tplc="041F0003" w:tentative="1">
      <w:start w:val="1"/>
      <w:numFmt w:val="bullet"/>
      <w:lvlText w:val="o"/>
      <w:lvlJc w:val="left"/>
      <w:pPr>
        <w:ind w:left="5394" w:hanging="360"/>
      </w:pPr>
      <w:rPr>
        <w:rFonts w:ascii="Courier New" w:hAnsi="Courier New" w:cs="Courier New" w:hint="default"/>
      </w:rPr>
    </w:lvl>
    <w:lvl w:ilvl="8" w:tplc="041F0005" w:tentative="1">
      <w:start w:val="1"/>
      <w:numFmt w:val="bullet"/>
      <w:lvlText w:val=""/>
      <w:lvlJc w:val="left"/>
      <w:pPr>
        <w:ind w:left="6114" w:hanging="360"/>
      </w:pPr>
      <w:rPr>
        <w:rFonts w:ascii="Wingdings" w:hAnsi="Wingdings" w:hint="default"/>
      </w:rPr>
    </w:lvl>
  </w:abstractNum>
  <w:abstractNum w:abstractNumId="1">
    <w:nsid w:val="04C47129"/>
    <w:multiLevelType w:val="hybridMultilevel"/>
    <w:tmpl w:val="9F40E4E0"/>
    <w:lvl w:ilvl="0" w:tplc="7814172E">
      <w:start w:val="1"/>
      <w:numFmt w:val="upperLetter"/>
      <w:lvlText w:val="%1."/>
      <w:lvlJc w:val="left"/>
      <w:pPr>
        <w:ind w:left="1785" w:hanging="360"/>
      </w:pPr>
      <w:rPr>
        <w:rFonts w:hint="default"/>
      </w:rPr>
    </w:lvl>
    <w:lvl w:ilvl="1" w:tplc="041F0019" w:tentative="1">
      <w:start w:val="1"/>
      <w:numFmt w:val="lowerLetter"/>
      <w:lvlText w:val="%2."/>
      <w:lvlJc w:val="left"/>
      <w:pPr>
        <w:ind w:left="2505" w:hanging="360"/>
      </w:pPr>
    </w:lvl>
    <w:lvl w:ilvl="2" w:tplc="041F001B" w:tentative="1">
      <w:start w:val="1"/>
      <w:numFmt w:val="lowerRoman"/>
      <w:lvlText w:val="%3."/>
      <w:lvlJc w:val="right"/>
      <w:pPr>
        <w:ind w:left="3225" w:hanging="180"/>
      </w:pPr>
    </w:lvl>
    <w:lvl w:ilvl="3" w:tplc="041F000F" w:tentative="1">
      <w:start w:val="1"/>
      <w:numFmt w:val="decimal"/>
      <w:lvlText w:val="%4."/>
      <w:lvlJc w:val="left"/>
      <w:pPr>
        <w:ind w:left="3945" w:hanging="360"/>
      </w:pPr>
    </w:lvl>
    <w:lvl w:ilvl="4" w:tplc="041F0019" w:tentative="1">
      <w:start w:val="1"/>
      <w:numFmt w:val="lowerLetter"/>
      <w:lvlText w:val="%5."/>
      <w:lvlJc w:val="left"/>
      <w:pPr>
        <w:ind w:left="4665" w:hanging="360"/>
      </w:pPr>
    </w:lvl>
    <w:lvl w:ilvl="5" w:tplc="041F001B" w:tentative="1">
      <w:start w:val="1"/>
      <w:numFmt w:val="lowerRoman"/>
      <w:lvlText w:val="%6."/>
      <w:lvlJc w:val="right"/>
      <w:pPr>
        <w:ind w:left="5385" w:hanging="180"/>
      </w:pPr>
    </w:lvl>
    <w:lvl w:ilvl="6" w:tplc="041F000F" w:tentative="1">
      <w:start w:val="1"/>
      <w:numFmt w:val="decimal"/>
      <w:lvlText w:val="%7."/>
      <w:lvlJc w:val="left"/>
      <w:pPr>
        <w:ind w:left="6105" w:hanging="360"/>
      </w:pPr>
    </w:lvl>
    <w:lvl w:ilvl="7" w:tplc="041F0019" w:tentative="1">
      <w:start w:val="1"/>
      <w:numFmt w:val="lowerLetter"/>
      <w:lvlText w:val="%8."/>
      <w:lvlJc w:val="left"/>
      <w:pPr>
        <w:ind w:left="6825" w:hanging="360"/>
      </w:pPr>
    </w:lvl>
    <w:lvl w:ilvl="8" w:tplc="041F001B" w:tentative="1">
      <w:start w:val="1"/>
      <w:numFmt w:val="lowerRoman"/>
      <w:lvlText w:val="%9."/>
      <w:lvlJc w:val="right"/>
      <w:pPr>
        <w:ind w:left="7545" w:hanging="180"/>
      </w:pPr>
    </w:lvl>
  </w:abstractNum>
  <w:abstractNum w:abstractNumId="2">
    <w:nsid w:val="04CC3DC8"/>
    <w:multiLevelType w:val="hybridMultilevel"/>
    <w:tmpl w:val="4DFA02DE"/>
    <w:lvl w:ilvl="0" w:tplc="041F000F">
      <w:start w:val="1"/>
      <w:numFmt w:val="decimal"/>
      <w:lvlText w:val="%1."/>
      <w:lvlJc w:val="left"/>
      <w:pPr>
        <w:ind w:left="786"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06300A7E"/>
    <w:multiLevelType w:val="hybridMultilevel"/>
    <w:tmpl w:val="8EB08342"/>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09744850"/>
    <w:multiLevelType w:val="hybridMultilevel"/>
    <w:tmpl w:val="EBF22402"/>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A1F02BB"/>
    <w:multiLevelType w:val="hybridMultilevel"/>
    <w:tmpl w:val="028E738C"/>
    <w:lvl w:ilvl="0" w:tplc="1E74BD3A">
      <w:start w:val="7"/>
      <w:numFmt w:val="decimal"/>
      <w:lvlText w:val="%1."/>
      <w:lvlJc w:val="left"/>
      <w:pPr>
        <w:ind w:left="786" w:hanging="360"/>
      </w:pPr>
      <w:rPr>
        <w:rFonts w:hint="default"/>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6">
    <w:nsid w:val="0C0F4000"/>
    <w:multiLevelType w:val="hybridMultilevel"/>
    <w:tmpl w:val="1C007B08"/>
    <w:lvl w:ilvl="0" w:tplc="6AEC4178">
      <w:start w:val="1"/>
      <w:numFmt w:val="bullet"/>
      <w:lvlText w:val="•"/>
      <w:lvlJc w:val="left"/>
      <w:pPr>
        <w:ind w:left="855" w:hanging="360"/>
      </w:pPr>
      <w:rPr>
        <w:rFonts w:ascii="Times New Roman" w:hAnsi="Times New Roman" w:hint="default"/>
      </w:rPr>
    </w:lvl>
    <w:lvl w:ilvl="1" w:tplc="041F0003" w:tentative="1">
      <w:start w:val="1"/>
      <w:numFmt w:val="bullet"/>
      <w:lvlText w:val="o"/>
      <w:lvlJc w:val="left"/>
      <w:pPr>
        <w:ind w:left="1575" w:hanging="360"/>
      </w:pPr>
      <w:rPr>
        <w:rFonts w:ascii="Courier New" w:hAnsi="Courier New" w:cs="Courier New" w:hint="default"/>
      </w:rPr>
    </w:lvl>
    <w:lvl w:ilvl="2" w:tplc="041F0005" w:tentative="1">
      <w:start w:val="1"/>
      <w:numFmt w:val="bullet"/>
      <w:lvlText w:val=""/>
      <w:lvlJc w:val="left"/>
      <w:pPr>
        <w:ind w:left="2295" w:hanging="360"/>
      </w:pPr>
      <w:rPr>
        <w:rFonts w:ascii="Wingdings" w:hAnsi="Wingdings" w:hint="default"/>
      </w:rPr>
    </w:lvl>
    <w:lvl w:ilvl="3" w:tplc="041F0001" w:tentative="1">
      <w:start w:val="1"/>
      <w:numFmt w:val="bullet"/>
      <w:lvlText w:val=""/>
      <w:lvlJc w:val="left"/>
      <w:pPr>
        <w:ind w:left="3015" w:hanging="360"/>
      </w:pPr>
      <w:rPr>
        <w:rFonts w:ascii="Symbol" w:hAnsi="Symbol" w:hint="default"/>
      </w:rPr>
    </w:lvl>
    <w:lvl w:ilvl="4" w:tplc="041F0003" w:tentative="1">
      <w:start w:val="1"/>
      <w:numFmt w:val="bullet"/>
      <w:lvlText w:val="o"/>
      <w:lvlJc w:val="left"/>
      <w:pPr>
        <w:ind w:left="3735" w:hanging="360"/>
      </w:pPr>
      <w:rPr>
        <w:rFonts w:ascii="Courier New" w:hAnsi="Courier New" w:cs="Courier New" w:hint="default"/>
      </w:rPr>
    </w:lvl>
    <w:lvl w:ilvl="5" w:tplc="041F0005" w:tentative="1">
      <w:start w:val="1"/>
      <w:numFmt w:val="bullet"/>
      <w:lvlText w:val=""/>
      <w:lvlJc w:val="left"/>
      <w:pPr>
        <w:ind w:left="4455" w:hanging="360"/>
      </w:pPr>
      <w:rPr>
        <w:rFonts w:ascii="Wingdings" w:hAnsi="Wingdings" w:hint="default"/>
      </w:rPr>
    </w:lvl>
    <w:lvl w:ilvl="6" w:tplc="041F0001" w:tentative="1">
      <w:start w:val="1"/>
      <w:numFmt w:val="bullet"/>
      <w:lvlText w:val=""/>
      <w:lvlJc w:val="left"/>
      <w:pPr>
        <w:ind w:left="5175" w:hanging="360"/>
      </w:pPr>
      <w:rPr>
        <w:rFonts w:ascii="Symbol" w:hAnsi="Symbol" w:hint="default"/>
      </w:rPr>
    </w:lvl>
    <w:lvl w:ilvl="7" w:tplc="041F0003" w:tentative="1">
      <w:start w:val="1"/>
      <w:numFmt w:val="bullet"/>
      <w:lvlText w:val="o"/>
      <w:lvlJc w:val="left"/>
      <w:pPr>
        <w:ind w:left="5895" w:hanging="360"/>
      </w:pPr>
      <w:rPr>
        <w:rFonts w:ascii="Courier New" w:hAnsi="Courier New" w:cs="Courier New" w:hint="default"/>
      </w:rPr>
    </w:lvl>
    <w:lvl w:ilvl="8" w:tplc="041F0005" w:tentative="1">
      <w:start w:val="1"/>
      <w:numFmt w:val="bullet"/>
      <w:lvlText w:val=""/>
      <w:lvlJc w:val="left"/>
      <w:pPr>
        <w:ind w:left="6615" w:hanging="360"/>
      </w:pPr>
      <w:rPr>
        <w:rFonts w:ascii="Wingdings" w:hAnsi="Wingdings" w:hint="default"/>
      </w:rPr>
    </w:lvl>
  </w:abstractNum>
  <w:abstractNum w:abstractNumId="7">
    <w:nsid w:val="0F1B2D4E"/>
    <w:multiLevelType w:val="hybridMultilevel"/>
    <w:tmpl w:val="8E5249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1537099B"/>
    <w:multiLevelType w:val="hybridMultilevel"/>
    <w:tmpl w:val="7D9660F6"/>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56916E6"/>
    <w:multiLevelType w:val="hybridMultilevel"/>
    <w:tmpl w:val="B67ADC8C"/>
    <w:lvl w:ilvl="0" w:tplc="6AEC4178">
      <w:start w:val="1"/>
      <w:numFmt w:val="bullet"/>
      <w:lvlText w:val="•"/>
      <w:lvlJc w:val="left"/>
      <w:pPr>
        <w:ind w:left="855" w:hanging="360"/>
      </w:pPr>
      <w:rPr>
        <w:rFonts w:ascii="Times New Roman" w:hAnsi="Times New Roman" w:hint="default"/>
      </w:rPr>
    </w:lvl>
    <w:lvl w:ilvl="1" w:tplc="041F0003" w:tentative="1">
      <w:start w:val="1"/>
      <w:numFmt w:val="bullet"/>
      <w:lvlText w:val="o"/>
      <w:lvlJc w:val="left"/>
      <w:pPr>
        <w:ind w:left="1575" w:hanging="360"/>
      </w:pPr>
      <w:rPr>
        <w:rFonts w:ascii="Courier New" w:hAnsi="Courier New" w:cs="Courier New" w:hint="default"/>
      </w:rPr>
    </w:lvl>
    <w:lvl w:ilvl="2" w:tplc="041F0005" w:tentative="1">
      <w:start w:val="1"/>
      <w:numFmt w:val="bullet"/>
      <w:lvlText w:val=""/>
      <w:lvlJc w:val="left"/>
      <w:pPr>
        <w:ind w:left="2295" w:hanging="360"/>
      </w:pPr>
      <w:rPr>
        <w:rFonts w:ascii="Wingdings" w:hAnsi="Wingdings" w:hint="default"/>
      </w:rPr>
    </w:lvl>
    <w:lvl w:ilvl="3" w:tplc="041F0001" w:tentative="1">
      <w:start w:val="1"/>
      <w:numFmt w:val="bullet"/>
      <w:lvlText w:val=""/>
      <w:lvlJc w:val="left"/>
      <w:pPr>
        <w:ind w:left="3015" w:hanging="360"/>
      </w:pPr>
      <w:rPr>
        <w:rFonts w:ascii="Symbol" w:hAnsi="Symbol" w:hint="default"/>
      </w:rPr>
    </w:lvl>
    <w:lvl w:ilvl="4" w:tplc="041F0003" w:tentative="1">
      <w:start w:val="1"/>
      <w:numFmt w:val="bullet"/>
      <w:lvlText w:val="o"/>
      <w:lvlJc w:val="left"/>
      <w:pPr>
        <w:ind w:left="3735" w:hanging="360"/>
      </w:pPr>
      <w:rPr>
        <w:rFonts w:ascii="Courier New" w:hAnsi="Courier New" w:cs="Courier New" w:hint="default"/>
      </w:rPr>
    </w:lvl>
    <w:lvl w:ilvl="5" w:tplc="041F0005" w:tentative="1">
      <w:start w:val="1"/>
      <w:numFmt w:val="bullet"/>
      <w:lvlText w:val=""/>
      <w:lvlJc w:val="left"/>
      <w:pPr>
        <w:ind w:left="4455" w:hanging="360"/>
      </w:pPr>
      <w:rPr>
        <w:rFonts w:ascii="Wingdings" w:hAnsi="Wingdings" w:hint="default"/>
      </w:rPr>
    </w:lvl>
    <w:lvl w:ilvl="6" w:tplc="041F0001" w:tentative="1">
      <w:start w:val="1"/>
      <w:numFmt w:val="bullet"/>
      <w:lvlText w:val=""/>
      <w:lvlJc w:val="left"/>
      <w:pPr>
        <w:ind w:left="5175" w:hanging="360"/>
      </w:pPr>
      <w:rPr>
        <w:rFonts w:ascii="Symbol" w:hAnsi="Symbol" w:hint="default"/>
      </w:rPr>
    </w:lvl>
    <w:lvl w:ilvl="7" w:tplc="041F0003" w:tentative="1">
      <w:start w:val="1"/>
      <w:numFmt w:val="bullet"/>
      <w:lvlText w:val="o"/>
      <w:lvlJc w:val="left"/>
      <w:pPr>
        <w:ind w:left="5895" w:hanging="360"/>
      </w:pPr>
      <w:rPr>
        <w:rFonts w:ascii="Courier New" w:hAnsi="Courier New" w:cs="Courier New" w:hint="default"/>
      </w:rPr>
    </w:lvl>
    <w:lvl w:ilvl="8" w:tplc="041F0005" w:tentative="1">
      <w:start w:val="1"/>
      <w:numFmt w:val="bullet"/>
      <w:lvlText w:val=""/>
      <w:lvlJc w:val="left"/>
      <w:pPr>
        <w:ind w:left="6615" w:hanging="360"/>
      </w:pPr>
      <w:rPr>
        <w:rFonts w:ascii="Wingdings" w:hAnsi="Wingdings" w:hint="default"/>
      </w:rPr>
    </w:lvl>
  </w:abstractNum>
  <w:abstractNum w:abstractNumId="10">
    <w:nsid w:val="163B00B7"/>
    <w:multiLevelType w:val="hybridMultilevel"/>
    <w:tmpl w:val="2A14A6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17071987"/>
    <w:multiLevelType w:val="hybridMultilevel"/>
    <w:tmpl w:val="E6807CDE"/>
    <w:lvl w:ilvl="0" w:tplc="04090001">
      <w:start w:val="1"/>
      <w:numFmt w:val="bullet"/>
      <w:lvlText w:val=""/>
      <w:lvlJc w:val="left"/>
      <w:pPr>
        <w:tabs>
          <w:tab w:val="num" w:pos="698"/>
        </w:tabs>
        <w:ind w:left="698" w:hanging="360"/>
      </w:pPr>
      <w:rPr>
        <w:rFonts w:ascii="Symbol" w:hAnsi="Symbol" w:hint="default"/>
      </w:rPr>
    </w:lvl>
    <w:lvl w:ilvl="1" w:tplc="04090003" w:tentative="1">
      <w:start w:val="1"/>
      <w:numFmt w:val="bullet"/>
      <w:lvlText w:val="o"/>
      <w:lvlJc w:val="left"/>
      <w:pPr>
        <w:tabs>
          <w:tab w:val="num" w:pos="1418"/>
        </w:tabs>
        <w:ind w:left="1418" w:hanging="360"/>
      </w:pPr>
      <w:rPr>
        <w:rFonts w:ascii="Courier New" w:hAnsi="Courier New" w:cs="Verdana" w:hint="default"/>
      </w:rPr>
    </w:lvl>
    <w:lvl w:ilvl="2" w:tplc="04090005" w:tentative="1">
      <w:start w:val="1"/>
      <w:numFmt w:val="bullet"/>
      <w:lvlText w:val=""/>
      <w:lvlJc w:val="left"/>
      <w:pPr>
        <w:tabs>
          <w:tab w:val="num" w:pos="2138"/>
        </w:tabs>
        <w:ind w:left="2138" w:hanging="360"/>
      </w:pPr>
      <w:rPr>
        <w:rFonts w:ascii="Wingdings" w:hAnsi="Wingdings" w:hint="default"/>
      </w:rPr>
    </w:lvl>
    <w:lvl w:ilvl="3" w:tplc="04090001" w:tentative="1">
      <w:start w:val="1"/>
      <w:numFmt w:val="bullet"/>
      <w:lvlText w:val=""/>
      <w:lvlJc w:val="left"/>
      <w:pPr>
        <w:tabs>
          <w:tab w:val="num" w:pos="2858"/>
        </w:tabs>
        <w:ind w:left="2858" w:hanging="360"/>
      </w:pPr>
      <w:rPr>
        <w:rFonts w:ascii="Symbol" w:hAnsi="Symbol" w:hint="default"/>
      </w:rPr>
    </w:lvl>
    <w:lvl w:ilvl="4" w:tplc="04090003" w:tentative="1">
      <w:start w:val="1"/>
      <w:numFmt w:val="bullet"/>
      <w:lvlText w:val="o"/>
      <w:lvlJc w:val="left"/>
      <w:pPr>
        <w:tabs>
          <w:tab w:val="num" w:pos="3578"/>
        </w:tabs>
        <w:ind w:left="3578" w:hanging="360"/>
      </w:pPr>
      <w:rPr>
        <w:rFonts w:ascii="Courier New" w:hAnsi="Courier New" w:cs="Verdana" w:hint="default"/>
      </w:rPr>
    </w:lvl>
    <w:lvl w:ilvl="5" w:tplc="04090005" w:tentative="1">
      <w:start w:val="1"/>
      <w:numFmt w:val="bullet"/>
      <w:lvlText w:val=""/>
      <w:lvlJc w:val="left"/>
      <w:pPr>
        <w:tabs>
          <w:tab w:val="num" w:pos="4298"/>
        </w:tabs>
        <w:ind w:left="4298" w:hanging="360"/>
      </w:pPr>
      <w:rPr>
        <w:rFonts w:ascii="Wingdings" w:hAnsi="Wingdings" w:hint="default"/>
      </w:rPr>
    </w:lvl>
    <w:lvl w:ilvl="6" w:tplc="04090001" w:tentative="1">
      <w:start w:val="1"/>
      <w:numFmt w:val="bullet"/>
      <w:lvlText w:val=""/>
      <w:lvlJc w:val="left"/>
      <w:pPr>
        <w:tabs>
          <w:tab w:val="num" w:pos="5018"/>
        </w:tabs>
        <w:ind w:left="5018" w:hanging="360"/>
      </w:pPr>
      <w:rPr>
        <w:rFonts w:ascii="Symbol" w:hAnsi="Symbol" w:hint="default"/>
      </w:rPr>
    </w:lvl>
    <w:lvl w:ilvl="7" w:tplc="04090003" w:tentative="1">
      <w:start w:val="1"/>
      <w:numFmt w:val="bullet"/>
      <w:lvlText w:val="o"/>
      <w:lvlJc w:val="left"/>
      <w:pPr>
        <w:tabs>
          <w:tab w:val="num" w:pos="5738"/>
        </w:tabs>
        <w:ind w:left="5738" w:hanging="360"/>
      </w:pPr>
      <w:rPr>
        <w:rFonts w:ascii="Courier New" w:hAnsi="Courier New" w:cs="Verdana" w:hint="default"/>
      </w:rPr>
    </w:lvl>
    <w:lvl w:ilvl="8" w:tplc="04090005" w:tentative="1">
      <w:start w:val="1"/>
      <w:numFmt w:val="bullet"/>
      <w:lvlText w:val=""/>
      <w:lvlJc w:val="left"/>
      <w:pPr>
        <w:tabs>
          <w:tab w:val="num" w:pos="6458"/>
        </w:tabs>
        <w:ind w:left="6458" w:hanging="360"/>
      </w:pPr>
      <w:rPr>
        <w:rFonts w:ascii="Wingdings" w:hAnsi="Wingdings" w:hint="default"/>
      </w:rPr>
    </w:lvl>
  </w:abstractNum>
  <w:abstractNum w:abstractNumId="12">
    <w:nsid w:val="1F971F2E"/>
    <w:multiLevelType w:val="multilevel"/>
    <w:tmpl w:val="00308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0A179F0"/>
    <w:multiLevelType w:val="hybridMultilevel"/>
    <w:tmpl w:val="8DD6EE5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2B8E12C3"/>
    <w:multiLevelType w:val="hybridMultilevel"/>
    <w:tmpl w:val="0E28825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35F40734"/>
    <w:multiLevelType w:val="hybridMultilevel"/>
    <w:tmpl w:val="A3522990"/>
    <w:lvl w:ilvl="0" w:tplc="6AEC4178">
      <w:start w:val="1"/>
      <w:numFmt w:val="bullet"/>
      <w:lvlText w:val="•"/>
      <w:lvlJc w:val="left"/>
      <w:pPr>
        <w:ind w:left="502" w:hanging="360"/>
      </w:pPr>
      <w:rPr>
        <w:rFonts w:ascii="Times New Roman" w:hAnsi="Times New Roman" w:hint="default"/>
      </w:rPr>
    </w:lvl>
    <w:lvl w:ilvl="1" w:tplc="041F0003" w:tentative="1">
      <w:start w:val="1"/>
      <w:numFmt w:val="bullet"/>
      <w:lvlText w:val="o"/>
      <w:lvlJc w:val="left"/>
      <w:pPr>
        <w:ind w:left="1368" w:hanging="360"/>
      </w:pPr>
      <w:rPr>
        <w:rFonts w:ascii="Courier New" w:hAnsi="Courier New" w:cs="Courier New" w:hint="default"/>
      </w:rPr>
    </w:lvl>
    <w:lvl w:ilvl="2" w:tplc="041F0005" w:tentative="1">
      <w:start w:val="1"/>
      <w:numFmt w:val="bullet"/>
      <w:lvlText w:val=""/>
      <w:lvlJc w:val="left"/>
      <w:pPr>
        <w:ind w:left="2088" w:hanging="360"/>
      </w:pPr>
      <w:rPr>
        <w:rFonts w:ascii="Wingdings" w:hAnsi="Wingdings" w:hint="default"/>
      </w:rPr>
    </w:lvl>
    <w:lvl w:ilvl="3" w:tplc="041F0001" w:tentative="1">
      <w:start w:val="1"/>
      <w:numFmt w:val="bullet"/>
      <w:lvlText w:val=""/>
      <w:lvlJc w:val="left"/>
      <w:pPr>
        <w:ind w:left="2808" w:hanging="360"/>
      </w:pPr>
      <w:rPr>
        <w:rFonts w:ascii="Symbol" w:hAnsi="Symbol" w:hint="default"/>
      </w:rPr>
    </w:lvl>
    <w:lvl w:ilvl="4" w:tplc="041F0003" w:tentative="1">
      <w:start w:val="1"/>
      <w:numFmt w:val="bullet"/>
      <w:lvlText w:val="o"/>
      <w:lvlJc w:val="left"/>
      <w:pPr>
        <w:ind w:left="3528" w:hanging="360"/>
      </w:pPr>
      <w:rPr>
        <w:rFonts w:ascii="Courier New" w:hAnsi="Courier New" w:cs="Courier New" w:hint="default"/>
      </w:rPr>
    </w:lvl>
    <w:lvl w:ilvl="5" w:tplc="041F0005" w:tentative="1">
      <w:start w:val="1"/>
      <w:numFmt w:val="bullet"/>
      <w:lvlText w:val=""/>
      <w:lvlJc w:val="left"/>
      <w:pPr>
        <w:ind w:left="4248" w:hanging="360"/>
      </w:pPr>
      <w:rPr>
        <w:rFonts w:ascii="Wingdings" w:hAnsi="Wingdings" w:hint="default"/>
      </w:rPr>
    </w:lvl>
    <w:lvl w:ilvl="6" w:tplc="041F0001" w:tentative="1">
      <w:start w:val="1"/>
      <w:numFmt w:val="bullet"/>
      <w:lvlText w:val=""/>
      <w:lvlJc w:val="left"/>
      <w:pPr>
        <w:ind w:left="4968" w:hanging="360"/>
      </w:pPr>
      <w:rPr>
        <w:rFonts w:ascii="Symbol" w:hAnsi="Symbol" w:hint="default"/>
      </w:rPr>
    </w:lvl>
    <w:lvl w:ilvl="7" w:tplc="041F0003" w:tentative="1">
      <w:start w:val="1"/>
      <w:numFmt w:val="bullet"/>
      <w:lvlText w:val="o"/>
      <w:lvlJc w:val="left"/>
      <w:pPr>
        <w:ind w:left="5688" w:hanging="360"/>
      </w:pPr>
      <w:rPr>
        <w:rFonts w:ascii="Courier New" w:hAnsi="Courier New" w:cs="Courier New" w:hint="default"/>
      </w:rPr>
    </w:lvl>
    <w:lvl w:ilvl="8" w:tplc="041F0005" w:tentative="1">
      <w:start w:val="1"/>
      <w:numFmt w:val="bullet"/>
      <w:lvlText w:val=""/>
      <w:lvlJc w:val="left"/>
      <w:pPr>
        <w:ind w:left="6408" w:hanging="360"/>
      </w:pPr>
      <w:rPr>
        <w:rFonts w:ascii="Wingdings" w:hAnsi="Wingdings" w:hint="default"/>
      </w:rPr>
    </w:lvl>
  </w:abstractNum>
  <w:abstractNum w:abstractNumId="16">
    <w:nsid w:val="3B846F5A"/>
    <w:multiLevelType w:val="hybridMultilevel"/>
    <w:tmpl w:val="22CA0CD0"/>
    <w:lvl w:ilvl="0" w:tplc="6AEC4178">
      <w:start w:val="1"/>
      <w:numFmt w:val="bullet"/>
      <w:lvlText w:val="•"/>
      <w:lvlJc w:val="left"/>
      <w:pPr>
        <w:ind w:left="266" w:hanging="360"/>
      </w:pPr>
      <w:rPr>
        <w:rFonts w:ascii="Times New Roman" w:hAnsi="Times New Roman" w:hint="default"/>
      </w:rPr>
    </w:lvl>
    <w:lvl w:ilvl="1" w:tplc="041F0003" w:tentative="1">
      <w:start w:val="1"/>
      <w:numFmt w:val="bullet"/>
      <w:lvlText w:val="o"/>
      <w:lvlJc w:val="left"/>
      <w:pPr>
        <w:ind w:left="986" w:hanging="360"/>
      </w:pPr>
      <w:rPr>
        <w:rFonts w:ascii="Courier New" w:hAnsi="Courier New" w:cs="Courier New" w:hint="default"/>
      </w:rPr>
    </w:lvl>
    <w:lvl w:ilvl="2" w:tplc="041F0005" w:tentative="1">
      <w:start w:val="1"/>
      <w:numFmt w:val="bullet"/>
      <w:lvlText w:val=""/>
      <w:lvlJc w:val="left"/>
      <w:pPr>
        <w:ind w:left="1706" w:hanging="360"/>
      </w:pPr>
      <w:rPr>
        <w:rFonts w:ascii="Wingdings" w:hAnsi="Wingdings" w:hint="default"/>
      </w:rPr>
    </w:lvl>
    <w:lvl w:ilvl="3" w:tplc="041F0001" w:tentative="1">
      <w:start w:val="1"/>
      <w:numFmt w:val="bullet"/>
      <w:lvlText w:val=""/>
      <w:lvlJc w:val="left"/>
      <w:pPr>
        <w:ind w:left="2426" w:hanging="360"/>
      </w:pPr>
      <w:rPr>
        <w:rFonts w:ascii="Symbol" w:hAnsi="Symbol" w:hint="default"/>
      </w:rPr>
    </w:lvl>
    <w:lvl w:ilvl="4" w:tplc="041F0003" w:tentative="1">
      <w:start w:val="1"/>
      <w:numFmt w:val="bullet"/>
      <w:lvlText w:val="o"/>
      <w:lvlJc w:val="left"/>
      <w:pPr>
        <w:ind w:left="3146" w:hanging="360"/>
      </w:pPr>
      <w:rPr>
        <w:rFonts w:ascii="Courier New" w:hAnsi="Courier New" w:cs="Courier New" w:hint="default"/>
      </w:rPr>
    </w:lvl>
    <w:lvl w:ilvl="5" w:tplc="041F0005" w:tentative="1">
      <w:start w:val="1"/>
      <w:numFmt w:val="bullet"/>
      <w:lvlText w:val=""/>
      <w:lvlJc w:val="left"/>
      <w:pPr>
        <w:ind w:left="3866" w:hanging="360"/>
      </w:pPr>
      <w:rPr>
        <w:rFonts w:ascii="Wingdings" w:hAnsi="Wingdings" w:hint="default"/>
      </w:rPr>
    </w:lvl>
    <w:lvl w:ilvl="6" w:tplc="041F0001" w:tentative="1">
      <w:start w:val="1"/>
      <w:numFmt w:val="bullet"/>
      <w:lvlText w:val=""/>
      <w:lvlJc w:val="left"/>
      <w:pPr>
        <w:ind w:left="4586" w:hanging="360"/>
      </w:pPr>
      <w:rPr>
        <w:rFonts w:ascii="Symbol" w:hAnsi="Symbol" w:hint="default"/>
      </w:rPr>
    </w:lvl>
    <w:lvl w:ilvl="7" w:tplc="041F0003" w:tentative="1">
      <w:start w:val="1"/>
      <w:numFmt w:val="bullet"/>
      <w:lvlText w:val="o"/>
      <w:lvlJc w:val="left"/>
      <w:pPr>
        <w:ind w:left="5306" w:hanging="360"/>
      </w:pPr>
      <w:rPr>
        <w:rFonts w:ascii="Courier New" w:hAnsi="Courier New" w:cs="Courier New" w:hint="default"/>
      </w:rPr>
    </w:lvl>
    <w:lvl w:ilvl="8" w:tplc="041F0005" w:tentative="1">
      <w:start w:val="1"/>
      <w:numFmt w:val="bullet"/>
      <w:lvlText w:val=""/>
      <w:lvlJc w:val="left"/>
      <w:pPr>
        <w:ind w:left="6026" w:hanging="360"/>
      </w:pPr>
      <w:rPr>
        <w:rFonts w:ascii="Wingdings" w:hAnsi="Wingdings" w:hint="default"/>
      </w:rPr>
    </w:lvl>
  </w:abstractNum>
  <w:abstractNum w:abstractNumId="17">
    <w:nsid w:val="3D4A080B"/>
    <w:multiLevelType w:val="multilevel"/>
    <w:tmpl w:val="7F2E989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C4B2520"/>
    <w:multiLevelType w:val="hybridMultilevel"/>
    <w:tmpl w:val="FFD64010"/>
    <w:lvl w:ilvl="0" w:tplc="04090001">
      <w:start w:val="1"/>
      <w:numFmt w:val="bullet"/>
      <w:lvlText w:val=""/>
      <w:lvlJc w:val="left"/>
      <w:pPr>
        <w:tabs>
          <w:tab w:val="num" w:pos="432"/>
        </w:tabs>
        <w:ind w:left="432" w:hanging="360"/>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cs="Verdana"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Verdana"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Verdana"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9">
    <w:nsid w:val="4E8A3A77"/>
    <w:multiLevelType w:val="hybridMultilevel"/>
    <w:tmpl w:val="51DA688E"/>
    <w:lvl w:ilvl="0" w:tplc="041F0001">
      <w:start w:val="1"/>
      <w:numFmt w:val="bullet"/>
      <w:lvlText w:val=""/>
      <w:lvlJc w:val="left"/>
      <w:pPr>
        <w:ind w:left="1953" w:hanging="360"/>
      </w:pPr>
      <w:rPr>
        <w:rFonts w:ascii="Symbol" w:hAnsi="Symbol" w:hint="default"/>
      </w:rPr>
    </w:lvl>
    <w:lvl w:ilvl="1" w:tplc="041F0003" w:tentative="1">
      <w:start w:val="1"/>
      <w:numFmt w:val="bullet"/>
      <w:lvlText w:val="o"/>
      <w:lvlJc w:val="left"/>
      <w:pPr>
        <w:ind w:left="2673" w:hanging="360"/>
      </w:pPr>
      <w:rPr>
        <w:rFonts w:ascii="Courier New" w:hAnsi="Courier New" w:cs="Courier New" w:hint="default"/>
      </w:rPr>
    </w:lvl>
    <w:lvl w:ilvl="2" w:tplc="041F0005" w:tentative="1">
      <w:start w:val="1"/>
      <w:numFmt w:val="bullet"/>
      <w:lvlText w:val=""/>
      <w:lvlJc w:val="left"/>
      <w:pPr>
        <w:ind w:left="3393" w:hanging="360"/>
      </w:pPr>
      <w:rPr>
        <w:rFonts w:ascii="Wingdings" w:hAnsi="Wingdings" w:hint="default"/>
      </w:rPr>
    </w:lvl>
    <w:lvl w:ilvl="3" w:tplc="041F0001" w:tentative="1">
      <w:start w:val="1"/>
      <w:numFmt w:val="bullet"/>
      <w:lvlText w:val=""/>
      <w:lvlJc w:val="left"/>
      <w:pPr>
        <w:ind w:left="4113" w:hanging="360"/>
      </w:pPr>
      <w:rPr>
        <w:rFonts w:ascii="Symbol" w:hAnsi="Symbol" w:hint="default"/>
      </w:rPr>
    </w:lvl>
    <w:lvl w:ilvl="4" w:tplc="041F0003" w:tentative="1">
      <w:start w:val="1"/>
      <w:numFmt w:val="bullet"/>
      <w:lvlText w:val="o"/>
      <w:lvlJc w:val="left"/>
      <w:pPr>
        <w:ind w:left="4833" w:hanging="360"/>
      </w:pPr>
      <w:rPr>
        <w:rFonts w:ascii="Courier New" w:hAnsi="Courier New" w:cs="Courier New" w:hint="default"/>
      </w:rPr>
    </w:lvl>
    <w:lvl w:ilvl="5" w:tplc="041F0005" w:tentative="1">
      <w:start w:val="1"/>
      <w:numFmt w:val="bullet"/>
      <w:lvlText w:val=""/>
      <w:lvlJc w:val="left"/>
      <w:pPr>
        <w:ind w:left="5553" w:hanging="360"/>
      </w:pPr>
      <w:rPr>
        <w:rFonts w:ascii="Wingdings" w:hAnsi="Wingdings" w:hint="default"/>
      </w:rPr>
    </w:lvl>
    <w:lvl w:ilvl="6" w:tplc="041F0001" w:tentative="1">
      <w:start w:val="1"/>
      <w:numFmt w:val="bullet"/>
      <w:lvlText w:val=""/>
      <w:lvlJc w:val="left"/>
      <w:pPr>
        <w:ind w:left="6273" w:hanging="360"/>
      </w:pPr>
      <w:rPr>
        <w:rFonts w:ascii="Symbol" w:hAnsi="Symbol" w:hint="default"/>
      </w:rPr>
    </w:lvl>
    <w:lvl w:ilvl="7" w:tplc="041F0003" w:tentative="1">
      <w:start w:val="1"/>
      <w:numFmt w:val="bullet"/>
      <w:lvlText w:val="o"/>
      <w:lvlJc w:val="left"/>
      <w:pPr>
        <w:ind w:left="6993" w:hanging="360"/>
      </w:pPr>
      <w:rPr>
        <w:rFonts w:ascii="Courier New" w:hAnsi="Courier New" w:cs="Courier New" w:hint="default"/>
      </w:rPr>
    </w:lvl>
    <w:lvl w:ilvl="8" w:tplc="041F0005" w:tentative="1">
      <w:start w:val="1"/>
      <w:numFmt w:val="bullet"/>
      <w:lvlText w:val=""/>
      <w:lvlJc w:val="left"/>
      <w:pPr>
        <w:ind w:left="7713" w:hanging="360"/>
      </w:pPr>
      <w:rPr>
        <w:rFonts w:ascii="Wingdings" w:hAnsi="Wingdings" w:hint="default"/>
      </w:rPr>
    </w:lvl>
  </w:abstractNum>
  <w:abstractNum w:abstractNumId="20">
    <w:nsid w:val="50F05394"/>
    <w:multiLevelType w:val="hybridMultilevel"/>
    <w:tmpl w:val="4A4A754E"/>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558A4F04"/>
    <w:multiLevelType w:val="hybridMultilevel"/>
    <w:tmpl w:val="4A9A8602"/>
    <w:lvl w:ilvl="0" w:tplc="6AEC4178">
      <w:start w:val="1"/>
      <w:numFmt w:val="bullet"/>
      <w:lvlText w:val="•"/>
      <w:lvlJc w:val="left"/>
      <w:pPr>
        <w:ind w:left="-6" w:hanging="360"/>
      </w:pPr>
      <w:rPr>
        <w:rFonts w:ascii="Times New Roman" w:hAnsi="Times New Roman" w:hint="default"/>
      </w:rPr>
    </w:lvl>
    <w:lvl w:ilvl="1" w:tplc="041F0003" w:tentative="1">
      <w:start w:val="1"/>
      <w:numFmt w:val="bullet"/>
      <w:lvlText w:val="o"/>
      <w:lvlJc w:val="left"/>
      <w:pPr>
        <w:ind w:left="714" w:hanging="360"/>
      </w:pPr>
      <w:rPr>
        <w:rFonts w:ascii="Courier New" w:hAnsi="Courier New" w:cs="Courier New" w:hint="default"/>
      </w:rPr>
    </w:lvl>
    <w:lvl w:ilvl="2" w:tplc="041F0005" w:tentative="1">
      <w:start w:val="1"/>
      <w:numFmt w:val="bullet"/>
      <w:lvlText w:val=""/>
      <w:lvlJc w:val="left"/>
      <w:pPr>
        <w:ind w:left="1434" w:hanging="360"/>
      </w:pPr>
      <w:rPr>
        <w:rFonts w:ascii="Wingdings" w:hAnsi="Wingdings" w:hint="default"/>
      </w:rPr>
    </w:lvl>
    <w:lvl w:ilvl="3" w:tplc="041F0001" w:tentative="1">
      <w:start w:val="1"/>
      <w:numFmt w:val="bullet"/>
      <w:lvlText w:val=""/>
      <w:lvlJc w:val="left"/>
      <w:pPr>
        <w:ind w:left="2154" w:hanging="360"/>
      </w:pPr>
      <w:rPr>
        <w:rFonts w:ascii="Symbol" w:hAnsi="Symbol" w:hint="default"/>
      </w:rPr>
    </w:lvl>
    <w:lvl w:ilvl="4" w:tplc="041F0003" w:tentative="1">
      <w:start w:val="1"/>
      <w:numFmt w:val="bullet"/>
      <w:lvlText w:val="o"/>
      <w:lvlJc w:val="left"/>
      <w:pPr>
        <w:ind w:left="2874" w:hanging="360"/>
      </w:pPr>
      <w:rPr>
        <w:rFonts w:ascii="Courier New" w:hAnsi="Courier New" w:cs="Courier New" w:hint="default"/>
      </w:rPr>
    </w:lvl>
    <w:lvl w:ilvl="5" w:tplc="041F0005" w:tentative="1">
      <w:start w:val="1"/>
      <w:numFmt w:val="bullet"/>
      <w:lvlText w:val=""/>
      <w:lvlJc w:val="left"/>
      <w:pPr>
        <w:ind w:left="3594" w:hanging="360"/>
      </w:pPr>
      <w:rPr>
        <w:rFonts w:ascii="Wingdings" w:hAnsi="Wingdings" w:hint="default"/>
      </w:rPr>
    </w:lvl>
    <w:lvl w:ilvl="6" w:tplc="041F0001" w:tentative="1">
      <w:start w:val="1"/>
      <w:numFmt w:val="bullet"/>
      <w:lvlText w:val=""/>
      <w:lvlJc w:val="left"/>
      <w:pPr>
        <w:ind w:left="4314" w:hanging="360"/>
      </w:pPr>
      <w:rPr>
        <w:rFonts w:ascii="Symbol" w:hAnsi="Symbol" w:hint="default"/>
      </w:rPr>
    </w:lvl>
    <w:lvl w:ilvl="7" w:tplc="041F0003" w:tentative="1">
      <w:start w:val="1"/>
      <w:numFmt w:val="bullet"/>
      <w:lvlText w:val="o"/>
      <w:lvlJc w:val="left"/>
      <w:pPr>
        <w:ind w:left="5034" w:hanging="360"/>
      </w:pPr>
      <w:rPr>
        <w:rFonts w:ascii="Courier New" w:hAnsi="Courier New" w:cs="Courier New" w:hint="default"/>
      </w:rPr>
    </w:lvl>
    <w:lvl w:ilvl="8" w:tplc="041F0005" w:tentative="1">
      <w:start w:val="1"/>
      <w:numFmt w:val="bullet"/>
      <w:lvlText w:val=""/>
      <w:lvlJc w:val="left"/>
      <w:pPr>
        <w:ind w:left="5754" w:hanging="360"/>
      </w:pPr>
      <w:rPr>
        <w:rFonts w:ascii="Wingdings" w:hAnsi="Wingdings" w:hint="default"/>
      </w:rPr>
    </w:lvl>
  </w:abstractNum>
  <w:abstractNum w:abstractNumId="22">
    <w:nsid w:val="571A3AF6"/>
    <w:multiLevelType w:val="hybridMultilevel"/>
    <w:tmpl w:val="7EB0A604"/>
    <w:lvl w:ilvl="0" w:tplc="041F0001">
      <w:start w:val="1"/>
      <w:numFmt w:val="bullet"/>
      <w:lvlText w:val=""/>
      <w:lvlJc w:val="left"/>
      <w:pPr>
        <w:ind w:left="1800" w:hanging="360"/>
      </w:pPr>
      <w:rPr>
        <w:rFonts w:ascii="Symbol" w:hAnsi="Symbol" w:hint="default"/>
      </w:rPr>
    </w:lvl>
    <w:lvl w:ilvl="1" w:tplc="041F0003" w:tentative="1">
      <w:start w:val="1"/>
      <w:numFmt w:val="bullet"/>
      <w:lvlText w:val="o"/>
      <w:lvlJc w:val="left"/>
      <w:pPr>
        <w:ind w:left="2520" w:hanging="360"/>
      </w:pPr>
      <w:rPr>
        <w:rFonts w:ascii="Courier New" w:hAnsi="Courier New" w:cs="Courier New" w:hint="default"/>
      </w:rPr>
    </w:lvl>
    <w:lvl w:ilvl="2" w:tplc="041F0005" w:tentative="1">
      <w:start w:val="1"/>
      <w:numFmt w:val="bullet"/>
      <w:lvlText w:val=""/>
      <w:lvlJc w:val="left"/>
      <w:pPr>
        <w:ind w:left="3240" w:hanging="360"/>
      </w:pPr>
      <w:rPr>
        <w:rFonts w:ascii="Wingdings" w:hAnsi="Wingdings" w:hint="default"/>
      </w:rPr>
    </w:lvl>
    <w:lvl w:ilvl="3" w:tplc="041F0001" w:tentative="1">
      <w:start w:val="1"/>
      <w:numFmt w:val="bullet"/>
      <w:lvlText w:val=""/>
      <w:lvlJc w:val="left"/>
      <w:pPr>
        <w:ind w:left="3960" w:hanging="360"/>
      </w:pPr>
      <w:rPr>
        <w:rFonts w:ascii="Symbol" w:hAnsi="Symbol" w:hint="default"/>
      </w:rPr>
    </w:lvl>
    <w:lvl w:ilvl="4" w:tplc="041F0003" w:tentative="1">
      <w:start w:val="1"/>
      <w:numFmt w:val="bullet"/>
      <w:lvlText w:val="o"/>
      <w:lvlJc w:val="left"/>
      <w:pPr>
        <w:ind w:left="4680" w:hanging="360"/>
      </w:pPr>
      <w:rPr>
        <w:rFonts w:ascii="Courier New" w:hAnsi="Courier New" w:cs="Courier New" w:hint="default"/>
      </w:rPr>
    </w:lvl>
    <w:lvl w:ilvl="5" w:tplc="041F0005" w:tentative="1">
      <w:start w:val="1"/>
      <w:numFmt w:val="bullet"/>
      <w:lvlText w:val=""/>
      <w:lvlJc w:val="left"/>
      <w:pPr>
        <w:ind w:left="5400" w:hanging="360"/>
      </w:pPr>
      <w:rPr>
        <w:rFonts w:ascii="Wingdings" w:hAnsi="Wingdings" w:hint="default"/>
      </w:rPr>
    </w:lvl>
    <w:lvl w:ilvl="6" w:tplc="041F0001" w:tentative="1">
      <w:start w:val="1"/>
      <w:numFmt w:val="bullet"/>
      <w:lvlText w:val=""/>
      <w:lvlJc w:val="left"/>
      <w:pPr>
        <w:ind w:left="6120" w:hanging="360"/>
      </w:pPr>
      <w:rPr>
        <w:rFonts w:ascii="Symbol" w:hAnsi="Symbol" w:hint="default"/>
      </w:rPr>
    </w:lvl>
    <w:lvl w:ilvl="7" w:tplc="041F0003" w:tentative="1">
      <w:start w:val="1"/>
      <w:numFmt w:val="bullet"/>
      <w:lvlText w:val="o"/>
      <w:lvlJc w:val="left"/>
      <w:pPr>
        <w:ind w:left="6840" w:hanging="360"/>
      </w:pPr>
      <w:rPr>
        <w:rFonts w:ascii="Courier New" w:hAnsi="Courier New" w:cs="Courier New" w:hint="default"/>
      </w:rPr>
    </w:lvl>
    <w:lvl w:ilvl="8" w:tplc="041F0005" w:tentative="1">
      <w:start w:val="1"/>
      <w:numFmt w:val="bullet"/>
      <w:lvlText w:val=""/>
      <w:lvlJc w:val="left"/>
      <w:pPr>
        <w:ind w:left="7560" w:hanging="360"/>
      </w:pPr>
      <w:rPr>
        <w:rFonts w:ascii="Wingdings" w:hAnsi="Wingdings" w:hint="default"/>
      </w:rPr>
    </w:lvl>
  </w:abstractNum>
  <w:abstractNum w:abstractNumId="23">
    <w:nsid w:val="5EDB42B6"/>
    <w:multiLevelType w:val="hybridMultilevel"/>
    <w:tmpl w:val="2E9699C8"/>
    <w:lvl w:ilvl="0" w:tplc="6AEC4178">
      <w:start w:val="1"/>
      <w:numFmt w:val="bullet"/>
      <w:lvlText w:val="•"/>
      <w:lvlJc w:val="left"/>
      <w:pPr>
        <w:ind w:left="360" w:hanging="360"/>
      </w:pPr>
      <w:rPr>
        <w:rFonts w:ascii="Times New Roman" w:hAnsi="Times New Roman" w:hint="default"/>
      </w:rPr>
    </w:lvl>
    <w:lvl w:ilvl="1" w:tplc="041F0003" w:tentative="1">
      <w:start w:val="1"/>
      <w:numFmt w:val="bullet"/>
      <w:lvlText w:val="o"/>
      <w:lvlJc w:val="left"/>
      <w:pPr>
        <w:ind w:left="1370" w:hanging="360"/>
      </w:pPr>
      <w:rPr>
        <w:rFonts w:ascii="Courier New" w:hAnsi="Courier New" w:cs="Courier New" w:hint="default"/>
      </w:rPr>
    </w:lvl>
    <w:lvl w:ilvl="2" w:tplc="041F0005" w:tentative="1">
      <w:start w:val="1"/>
      <w:numFmt w:val="bullet"/>
      <w:lvlText w:val=""/>
      <w:lvlJc w:val="left"/>
      <w:pPr>
        <w:ind w:left="2090" w:hanging="360"/>
      </w:pPr>
      <w:rPr>
        <w:rFonts w:ascii="Wingdings" w:hAnsi="Wingdings" w:hint="default"/>
      </w:rPr>
    </w:lvl>
    <w:lvl w:ilvl="3" w:tplc="041F0001" w:tentative="1">
      <w:start w:val="1"/>
      <w:numFmt w:val="bullet"/>
      <w:lvlText w:val=""/>
      <w:lvlJc w:val="left"/>
      <w:pPr>
        <w:ind w:left="2810" w:hanging="360"/>
      </w:pPr>
      <w:rPr>
        <w:rFonts w:ascii="Symbol" w:hAnsi="Symbol" w:hint="default"/>
      </w:rPr>
    </w:lvl>
    <w:lvl w:ilvl="4" w:tplc="041F0003" w:tentative="1">
      <w:start w:val="1"/>
      <w:numFmt w:val="bullet"/>
      <w:lvlText w:val="o"/>
      <w:lvlJc w:val="left"/>
      <w:pPr>
        <w:ind w:left="3530" w:hanging="360"/>
      </w:pPr>
      <w:rPr>
        <w:rFonts w:ascii="Courier New" w:hAnsi="Courier New" w:cs="Courier New" w:hint="default"/>
      </w:rPr>
    </w:lvl>
    <w:lvl w:ilvl="5" w:tplc="041F0005" w:tentative="1">
      <w:start w:val="1"/>
      <w:numFmt w:val="bullet"/>
      <w:lvlText w:val=""/>
      <w:lvlJc w:val="left"/>
      <w:pPr>
        <w:ind w:left="4250" w:hanging="360"/>
      </w:pPr>
      <w:rPr>
        <w:rFonts w:ascii="Wingdings" w:hAnsi="Wingdings" w:hint="default"/>
      </w:rPr>
    </w:lvl>
    <w:lvl w:ilvl="6" w:tplc="041F0001" w:tentative="1">
      <w:start w:val="1"/>
      <w:numFmt w:val="bullet"/>
      <w:lvlText w:val=""/>
      <w:lvlJc w:val="left"/>
      <w:pPr>
        <w:ind w:left="4970" w:hanging="360"/>
      </w:pPr>
      <w:rPr>
        <w:rFonts w:ascii="Symbol" w:hAnsi="Symbol" w:hint="default"/>
      </w:rPr>
    </w:lvl>
    <w:lvl w:ilvl="7" w:tplc="041F0003" w:tentative="1">
      <w:start w:val="1"/>
      <w:numFmt w:val="bullet"/>
      <w:lvlText w:val="o"/>
      <w:lvlJc w:val="left"/>
      <w:pPr>
        <w:ind w:left="5690" w:hanging="360"/>
      </w:pPr>
      <w:rPr>
        <w:rFonts w:ascii="Courier New" w:hAnsi="Courier New" w:cs="Courier New" w:hint="default"/>
      </w:rPr>
    </w:lvl>
    <w:lvl w:ilvl="8" w:tplc="041F0005" w:tentative="1">
      <w:start w:val="1"/>
      <w:numFmt w:val="bullet"/>
      <w:lvlText w:val=""/>
      <w:lvlJc w:val="left"/>
      <w:pPr>
        <w:ind w:left="6410" w:hanging="360"/>
      </w:pPr>
      <w:rPr>
        <w:rFonts w:ascii="Wingdings" w:hAnsi="Wingdings" w:hint="default"/>
      </w:rPr>
    </w:lvl>
  </w:abstractNum>
  <w:abstractNum w:abstractNumId="24">
    <w:nsid w:val="63AA3339"/>
    <w:multiLevelType w:val="hybridMultilevel"/>
    <w:tmpl w:val="A0EC1A8A"/>
    <w:lvl w:ilvl="0" w:tplc="041F0001">
      <w:start w:val="1"/>
      <w:numFmt w:val="bullet"/>
      <w:lvlText w:val=""/>
      <w:lvlJc w:val="left"/>
      <w:pPr>
        <w:ind w:left="1999" w:hanging="360"/>
      </w:pPr>
      <w:rPr>
        <w:rFonts w:ascii="Symbol" w:hAnsi="Symbol" w:hint="default"/>
      </w:rPr>
    </w:lvl>
    <w:lvl w:ilvl="1" w:tplc="041F0003" w:tentative="1">
      <w:start w:val="1"/>
      <w:numFmt w:val="bullet"/>
      <w:lvlText w:val="o"/>
      <w:lvlJc w:val="left"/>
      <w:pPr>
        <w:ind w:left="2719" w:hanging="360"/>
      </w:pPr>
      <w:rPr>
        <w:rFonts w:ascii="Courier New" w:hAnsi="Courier New" w:cs="Courier New" w:hint="default"/>
      </w:rPr>
    </w:lvl>
    <w:lvl w:ilvl="2" w:tplc="041F0005" w:tentative="1">
      <w:start w:val="1"/>
      <w:numFmt w:val="bullet"/>
      <w:lvlText w:val=""/>
      <w:lvlJc w:val="left"/>
      <w:pPr>
        <w:ind w:left="3439" w:hanging="360"/>
      </w:pPr>
      <w:rPr>
        <w:rFonts w:ascii="Wingdings" w:hAnsi="Wingdings" w:hint="default"/>
      </w:rPr>
    </w:lvl>
    <w:lvl w:ilvl="3" w:tplc="041F0001" w:tentative="1">
      <w:start w:val="1"/>
      <w:numFmt w:val="bullet"/>
      <w:lvlText w:val=""/>
      <w:lvlJc w:val="left"/>
      <w:pPr>
        <w:ind w:left="4159" w:hanging="360"/>
      </w:pPr>
      <w:rPr>
        <w:rFonts w:ascii="Symbol" w:hAnsi="Symbol" w:hint="default"/>
      </w:rPr>
    </w:lvl>
    <w:lvl w:ilvl="4" w:tplc="041F0003" w:tentative="1">
      <w:start w:val="1"/>
      <w:numFmt w:val="bullet"/>
      <w:lvlText w:val="o"/>
      <w:lvlJc w:val="left"/>
      <w:pPr>
        <w:ind w:left="4879" w:hanging="360"/>
      </w:pPr>
      <w:rPr>
        <w:rFonts w:ascii="Courier New" w:hAnsi="Courier New" w:cs="Courier New" w:hint="default"/>
      </w:rPr>
    </w:lvl>
    <w:lvl w:ilvl="5" w:tplc="041F0005" w:tentative="1">
      <w:start w:val="1"/>
      <w:numFmt w:val="bullet"/>
      <w:lvlText w:val=""/>
      <w:lvlJc w:val="left"/>
      <w:pPr>
        <w:ind w:left="5599" w:hanging="360"/>
      </w:pPr>
      <w:rPr>
        <w:rFonts w:ascii="Wingdings" w:hAnsi="Wingdings" w:hint="default"/>
      </w:rPr>
    </w:lvl>
    <w:lvl w:ilvl="6" w:tplc="041F0001" w:tentative="1">
      <w:start w:val="1"/>
      <w:numFmt w:val="bullet"/>
      <w:lvlText w:val=""/>
      <w:lvlJc w:val="left"/>
      <w:pPr>
        <w:ind w:left="6319" w:hanging="360"/>
      </w:pPr>
      <w:rPr>
        <w:rFonts w:ascii="Symbol" w:hAnsi="Symbol" w:hint="default"/>
      </w:rPr>
    </w:lvl>
    <w:lvl w:ilvl="7" w:tplc="041F0003" w:tentative="1">
      <w:start w:val="1"/>
      <w:numFmt w:val="bullet"/>
      <w:lvlText w:val="o"/>
      <w:lvlJc w:val="left"/>
      <w:pPr>
        <w:ind w:left="7039" w:hanging="360"/>
      </w:pPr>
      <w:rPr>
        <w:rFonts w:ascii="Courier New" w:hAnsi="Courier New" w:cs="Courier New" w:hint="default"/>
      </w:rPr>
    </w:lvl>
    <w:lvl w:ilvl="8" w:tplc="041F0005" w:tentative="1">
      <w:start w:val="1"/>
      <w:numFmt w:val="bullet"/>
      <w:lvlText w:val=""/>
      <w:lvlJc w:val="left"/>
      <w:pPr>
        <w:ind w:left="7759" w:hanging="360"/>
      </w:pPr>
      <w:rPr>
        <w:rFonts w:ascii="Wingdings" w:hAnsi="Wingdings" w:hint="default"/>
      </w:rPr>
    </w:lvl>
  </w:abstractNum>
  <w:abstractNum w:abstractNumId="25">
    <w:nsid w:val="65F41C30"/>
    <w:multiLevelType w:val="hybridMultilevel"/>
    <w:tmpl w:val="4C085C20"/>
    <w:lvl w:ilvl="0" w:tplc="041F0005">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6">
    <w:nsid w:val="68CF1DDB"/>
    <w:multiLevelType w:val="hybridMultilevel"/>
    <w:tmpl w:val="007CEBCE"/>
    <w:lvl w:ilvl="0" w:tplc="6AEC4178">
      <w:start w:val="1"/>
      <w:numFmt w:val="bullet"/>
      <w:lvlText w:val="•"/>
      <w:lvlJc w:val="left"/>
      <w:pPr>
        <w:ind w:left="572" w:hanging="360"/>
      </w:pPr>
      <w:rPr>
        <w:rFonts w:ascii="Times New Roman" w:hAnsi="Times New Roman" w:hint="default"/>
      </w:rPr>
    </w:lvl>
    <w:lvl w:ilvl="1" w:tplc="041F0003" w:tentative="1">
      <w:start w:val="1"/>
      <w:numFmt w:val="bullet"/>
      <w:lvlText w:val="o"/>
      <w:lvlJc w:val="left"/>
      <w:pPr>
        <w:ind w:left="1292" w:hanging="360"/>
      </w:pPr>
      <w:rPr>
        <w:rFonts w:ascii="Courier New" w:hAnsi="Courier New" w:cs="Courier New" w:hint="default"/>
      </w:rPr>
    </w:lvl>
    <w:lvl w:ilvl="2" w:tplc="041F0005" w:tentative="1">
      <w:start w:val="1"/>
      <w:numFmt w:val="bullet"/>
      <w:lvlText w:val=""/>
      <w:lvlJc w:val="left"/>
      <w:pPr>
        <w:ind w:left="2012" w:hanging="360"/>
      </w:pPr>
      <w:rPr>
        <w:rFonts w:ascii="Wingdings" w:hAnsi="Wingdings" w:hint="default"/>
      </w:rPr>
    </w:lvl>
    <w:lvl w:ilvl="3" w:tplc="041F0001" w:tentative="1">
      <w:start w:val="1"/>
      <w:numFmt w:val="bullet"/>
      <w:lvlText w:val=""/>
      <w:lvlJc w:val="left"/>
      <w:pPr>
        <w:ind w:left="2732" w:hanging="360"/>
      </w:pPr>
      <w:rPr>
        <w:rFonts w:ascii="Symbol" w:hAnsi="Symbol" w:hint="default"/>
      </w:rPr>
    </w:lvl>
    <w:lvl w:ilvl="4" w:tplc="041F0003" w:tentative="1">
      <w:start w:val="1"/>
      <w:numFmt w:val="bullet"/>
      <w:lvlText w:val="o"/>
      <w:lvlJc w:val="left"/>
      <w:pPr>
        <w:ind w:left="3452" w:hanging="360"/>
      </w:pPr>
      <w:rPr>
        <w:rFonts w:ascii="Courier New" w:hAnsi="Courier New" w:cs="Courier New" w:hint="default"/>
      </w:rPr>
    </w:lvl>
    <w:lvl w:ilvl="5" w:tplc="041F0005" w:tentative="1">
      <w:start w:val="1"/>
      <w:numFmt w:val="bullet"/>
      <w:lvlText w:val=""/>
      <w:lvlJc w:val="left"/>
      <w:pPr>
        <w:ind w:left="4172" w:hanging="360"/>
      </w:pPr>
      <w:rPr>
        <w:rFonts w:ascii="Wingdings" w:hAnsi="Wingdings" w:hint="default"/>
      </w:rPr>
    </w:lvl>
    <w:lvl w:ilvl="6" w:tplc="041F0001" w:tentative="1">
      <w:start w:val="1"/>
      <w:numFmt w:val="bullet"/>
      <w:lvlText w:val=""/>
      <w:lvlJc w:val="left"/>
      <w:pPr>
        <w:ind w:left="4892" w:hanging="360"/>
      </w:pPr>
      <w:rPr>
        <w:rFonts w:ascii="Symbol" w:hAnsi="Symbol" w:hint="default"/>
      </w:rPr>
    </w:lvl>
    <w:lvl w:ilvl="7" w:tplc="041F0003" w:tentative="1">
      <w:start w:val="1"/>
      <w:numFmt w:val="bullet"/>
      <w:lvlText w:val="o"/>
      <w:lvlJc w:val="left"/>
      <w:pPr>
        <w:ind w:left="5612" w:hanging="360"/>
      </w:pPr>
      <w:rPr>
        <w:rFonts w:ascii="Courier New" w:hAnsi="Courier New" w:cs="Courier New" w:hint="default"/>
      </w:rPr>
    </w:lvl>
    <w:lvl w:ilvl="8" w:tplc="041F0005" w:tentative="1">
      <w:start w:val="1"/>
      <w:numFmt w:val="bullet"/>
      <w:lvlText w:val=""/>
      <w:lvlJc w:val="left"/>
      <w:pPr>
        <w:ind w:left="6332" w:hanging="360"/>
      </w:pPr>
      <w:rPr>
        <w:rFonts w:ascii="Wingdings" w:hAnsi="Wingdings" w:hint="default"/>
      </w:rPr>
    </w:lvl>
  </w:abstractNum>
  <w:abstractNum w:abstractNumId="27">
    <w:nsid w:val="6ABD296A"/>
    <w:multiLevelType w:val="hybridMultilevel"/>
    <w:tmpl w:val="F62CBE8E"/>
    <w:lvl w:ilvl="0" w:tplc="04090003">
      <w:start w:val="1"/>
      <w:numFmt w:val="bullet"/>
      <w:lvlText w:val="o"/>
      <w:lvlJc w:val="left"/>
      <w:pPr>
        <w:tabs>
          <w:tab w:val="num" w:pos="720"/>
        </w:tabs>
        <w:ind w:left="720" w:hanging="360"/>
      </w:pPr>
      <w:rPr>
        <w:rFonts w:ascii="Courier New" w:hAnsi="Courier New" w:cs="Verdana" w:hint="default"/>
      </w:rPr>
    </w:lvl>
    <w:lvl w:ilvl="1" w:tplc="04090003" w:tentative="1">
      <w:start w:val="1"/>
      <w:numFmt w:val="bullet"/>
      <w:lvlText w:val="o"/>
      <w:lvlJc w:val="left"/>
      <w:pPr>
        <w:tabs>
          <w:tab w:val="num" w:pos="1440"/>
        </w:tabs>
        <w:ind w:left="1440" w:hanging="360"/>
      </w:pPr>
      <w:rPr>
        <w:rFonts w:ascii="Courier New" w:hAnsi="Courier New" w:cs="Verdan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Verdan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Verdan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DF522E7"/>
    <w:multiLevelType w:val="hybridMultilevel"/>
    <w:tmpl w:val="71F64E5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9">
    <w:nsid w:val="6F6A084D"/>
    <w:multiLevelType w:val="hybridMultilevel"/>
    <w:tmpl w:val="32DA2FDE"/>
    <w:lvl w:ilvl="0" w:tplc="6AEC4178">
      <w:start w:val="1"/>
      <w:numFmt w:val="bullet"/>
      <w:lvlText w:val="•"/>
      <w:lvlJc w:val="left"/>
      <w:pPr>
        <w:ind w:left="648" w:hanging="360"/>
      </w:pPr>
      <w:rPr>
        <w:rFonts w:ascii="Times New Roman" w:hAnsi="Times New Roman" w:hint="default"/>
      </w:rPr>
    </w:lvl>
    <w:lvl w:ilvl="1" w:tplc="041F0003" w:tentative="1">
      <w:start w:val="1"/>
      <w:numFmt w:val="bullet"/>
      <w:lvlText w:val="o"/>
      <w:lvlJc w:val="left"/>
      <w:pPr>
        <w:ind w:left="1368" w:hanging="360"/>
      </w:pPr>
      <w:rPr>
        <w:rFonts w:ascii="Courier New" w:hAnsi="Courier New" w:cs="Courier New" w:hint="default"/>
      </w:rPr>
    </w:lvl>
    <w:lvl w:ilvl="2" w:tplc="041F0005" w:tentative="1">
      <w:start w:val="1"/>
      <w:numFmt w:val="bullet"/>
      <w:lvlText w:val=""/>
      <w:lvlJc w:val="left"/>
      <w:pPr>
        <w:ind w:left="2088" w:hanging="360"/>
      </w:pPr>
      <w:rPr>
        <w:rFonts w:ascii="Wingdings" w:hAnsi="Wingdings" w:hint="default"/>
      </w:rPr>
    </w:lvl>
    <w:lvl w:ilvl="3" w:tplc="041F0001" w:tentative="1">
      <w:start w:val="1"/>
      <w:numFmt w:val="bullet"/>
      <w:lvlText w:val=""/>
      <w:lvlJc w:val="left"/>
      <w:pPr>
        <w:ind w:left="2808" w:hanging="360"/>
      </w:pPr>
      <w:rPr>
        <w:rFonts w:ascii="Symbol" w:hAnsi="Symbol" w:hint="default"/>
      </w:rPr>
    </w:lvl>
    <w:lvl w:ilvl="4" w:tplc="041F0003" w:tentative="1">
      <w:start w:val="1"/>
      <w:numFmt w:val="bullet"/>
      <w:lvlText w:val="o"/>
      <w:lvlJc w:val="left"/>
      <w:pPr>
        <w:ind w:left="3528" w:hanging="360"/>
      </w:pPr>
      <w:rPr>
        <w:rFonts w:ascii="Courier New" w:hAnsi="Courier New" w:cs="Courier New" w:hint="default"/>
      </w:rPr>
    </w:lvl>
    <w:lvl w:ilvl="5" w:tplc="041F0005" w:tentative="1">
      <w:start w:val="1"/>
      <w:numFmt w:val="bullet"/>
      <w:lvlText w:val=""/>
      <w:lvlJc w:val="left"/>
      <w:pPr>
        <w:ind w:left="4248" w:hanging="360"/>
      </w:pPr>
      <w:rPr>
        <w:rFonts w:ascii="Wingdings" w:hAnsi="Wingdings" w:hint="default"/>
      </w:rPr>
    </w:lvl>
    <w:lvl w:ilvl="6" w:tplc="041F0001" w:tentative="1">
      <w:start w:val="1"/>
      <w:numFmt w:val="bullet"/>
      <w:lvlText w:val=""/>
      <w:lvlJc w:val="left"/>
      <w:pPr>
        <w:ind w:left="4968" w:hanging="360"/>
      </w:pPr>
      <w:rPr>
        <w:rFonts w:ascii="Symbol" w:hAnsi="Symbol" w:hint="default"/>
      </w:rPr>
    </w:lvl>
    <w:lvl w:ilvl="7" w:tplc="041F0003" w:tentative="1">
      <w:start w:val="1"/>
      <w:numFmt w:val="bullet"/>
      <w:lvlText w:val="o"/>
      <w:lvlJc w:val="left"/>
      <w:pPr>
        <w:ind w:left="5688" w:hanging="360"/>
      </w:pPr>
      <w:rPr>
        <w:rFonts w:ascii="Courier New" w:hAnsi="Courier New" w:cs="Courier New" w:hint="default"/>
      </w:rPr>
    </w:lvl>
    <w:lvl w:ilvl="8" w:tplc="041F0005" w:tentative="1">
      <w:start w:val="1"/>
      <w:numFmt w:val="bullet"/>
      <w:lvlText w:val=""/>
      <w:lvlJc w:val="left"/>
      <w:pPr>
        <w:ind w:left="6408" w:hanging="360"/>
      </w:pPr>
      <w:rPr>
        <w:rFonts w:ascii="Wingdings" w:hAnsi="Wingdings" w:hint="default"/>
      </w:rPr>
    </w:lvl>
  </w:abstractNum>
  <w:abstractNum w:abstractNumId="30">
    <w:nsid w:val="70315B79"/>
    <w:multiLevelType w:val="hybridMultilevel"/>
    <w:tmpl w:val="B1547DB2"/>
    <w:lvl w:ilvl="0" w:tplc="AA88A4C4">
      <w:start w:val="1"/>
      <w:numFmt w:val="decimal"/>
      <w:lvlText w:val="%1."/>
      <w:lvlJc w:val="left"/>
      <w:pPr>
        <w:tabs>
          <w:tab w:val="num" w:pos="1080"/>
        </w:tabs>
        <w:ind w:left="1080" w:hanging="360"/>
      </w:pPr>
      <w:rPr>
        <w:color w:val="auto"/>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71522193"/>
    <w:multiLevelType w:val="hybridMultilevel"/>
    <w:tmpl w:val="6944B1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Verdana"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Verdana"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Verdana"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79EB7D8A"/>
    <w:multiLevelType w:val="hybridMultilevel"/>
    <w:tmpl w:val="FE5EE428"/>
    <w:lvl w:ilvl="0" w:tplc="90488802">
      <w:start w:val="1"/>
      <w:numFmt w:val="decimal"/>
      <w:lvlText w:val="%1."/>
      <w:lvlJc w:val="left"/>
      <w:pPr>
        <w:ind w:left="789" w:hanging="360"/>
      </w:pPr>
      <w:rPr>
        <w:sz w:val="18"/>
        <w:szCs w:val="18"/>
      </w:rPr>
    </w:lvl>
    <w:lvl w:ilvl="1" w:tplc="041F0019" w:tentative="1">
      <w:start w:val="1"/>
      <w:numFmt w:val="lowerLetter"/>
      <w:lvlText w:val="%2."/>
      <w:lvlJc w:val="left"/>
      <w:pPr>
        <w:ind w:left="1509" w:hanging="360"/>
      </w:pPr>
    </w:lvl>
    <w:lvl w:ilvl="2" w:tplc="041F001B" w:tentative="1">
      <w:start w:val="1"/>
      <w:numFmt w:val="lowerRoman"/>
      <w:lvlText w:val="%3."/>
      <w:lvlJc w:val="right"/>
      <w:pPr>
        <w:ind w:left="2229" w:hanging="180"/>
      </w:pPr>
    </w:lvl>
    <w:lvl w:ilvl="3" w:tplc="041F000F" w:tentative="1">
      <w:start w:val="1"/>
      <w:numFmt w:val="decimal"/>
      <w:lvlText w:val="%4."/>
      <w:lvlJc w:val="left"/>
      <w:pPr>
        <w:ind w:left="2949" w:hanging="360"/>
      </w:pPr>
    </w:lvl>
    <w:lvl w:ilvl="4" w:tplc="041F0019" w:tentative="1">
      <w:start w:val="1"/>
      <w:numFmt w:val="lowerLetter"/>
      <w:lvlText w:val="%5."/>
      <w:lvlJc w:val="left"/>
      <w:pPr>
        <w:ind w:left="3669" w:hanging="360"/>
      </w:pPr>
    </w:lvl>
    <w:lvl w:ilvl="5" w:tplc="041F001B" w:tentative="1">
      <w:start w:val="1"/>
      <w:numFmt w:val="lowerRoman"/>
      <w:lvlText w:val="%6."/>
      <w:lvlJc w:val="right"/>
      <w:pPr>
        <w:ind w:left="4389" w:hanging="180"/>
      </w:pPr>
    </w:lvl>
    <w:lvl w:ilvl="6" w:tplc="041F000F" w:tentative="1">
      <w:start w:val="1"/>
      <w:numFmt w:val="decimal"/>
      <w:lvlText w:val="%7."/>
      <w:lvlJc w:val="left"/>
      <w:pPr>
        <w:ind w:left="5109" w:hanging="360"/>
      </w:pPr>
    </w:lvl>
    <w:lvl w:ilvl="7" w:tplc="041F0019" w:tentative="1">
      <w:start w:val="1"/>
      <w:numFmt w:val="lowerLetter"/>
      <w:lvlText w:val="%8."/>
      <w:lvlJc w:val="left"/>
      <w:pPr>
        <w:ind w:left="5829" w:hanging="360"/>
      </w:pPr>
    </w:lvl>
    <w:lvl w:ilvl="8" w:tplc="041F001B" w:tentative="1">
      <w:start w:val="1"/>
      <w:numFmt w:val="lowerRoman"/>
      <w:lvlText w:val="%9."/>
      <w:lvlJc w:val="right"/>
      <w:pPr>
        <w:ind w:left="6549" w:hanging="180"/>
      </w:pPr>
    </w:lvl>
  </w:abstractNum>
  <w:abstractNum w:abstractNumId="33">
    <w:nsid w:val="7E5D1C8F"/>
    <w:multiLevelType w:val="hybridMultilevel"/>
    <w:tmpl w:val="B58EB15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nsid w:val="7E9F678D"/>
    <w:multiLevelType w:val="hybridMultilevel"/>
    <w:tmpl w:val="2918E7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1"/>
  </w:num>
  <w:num w:numId="2">
    <w:abstractNumId w:val="11"/>
  </w:num>
  <w:num w:numId="3">
    <w:abstractNumId w:val="18"/>
  </w:num>
  <w:num w:numId="4">
    <w:abstractNumId w:val="27"/>
  </w:num>
  <w:num w:numId="5">
    <w:abstractNumId w:val="30"/>
  </w:num>
  <w:num w:numId="6">
    <w:abstractNumId w:val="13"/>
  </w:num>
  <w:num w:numId="7">
    <w:abstractNumId w:val="34"/>
  </w:num>
  <w:num w:numId="8">
    <w:abstractNumId w:val="33"/>
  </w:num>
  <w:num w:numId="9">
    <w:abstractNumId w:val="32"/>
  </w:num>
  <w:num w:numId="10">
    <w:abstractNumId w:val="8"/>
  </w:num>
  <w:num w:numId="11">
    <w:abstractNumId w:val="3"/>
  </w:num>
  <w:num w:numId="12">
    <w:abstractNumId w:val="20"/>
  </w:num>
  <w:num w:numId="13">
    <w:abstractNumId w:val="4"/>
  </w:num>
  <w:num w:numId="14">
    <w:abstractNumId w:val="25"/>
  </w:num>
  <w:num w:numId="15">
    <w:abstractNumId w:val="12"/>
  </w:num>
  <w:num w:numId="16">
    <w:abstractNumId w:val="28"/>
  </w:num>
  <w:num w:numId="17">
    <w:abstractNumId w:val="7"/>
  </w:num>
  <w:num w:numId="18">
    <w:abstractNumId w:val="29"/>
  </w:num>
  <w:num w:numId="19">
    <w:abstractNumId w:val="26"/>
  </w:num>
  <w:num w:numId="20">
    <w:abstractNumId w:val="16"/>
  </w:num>
  <w:num w:numId="21">
    <w:abstractNumId w:val="0"/>
  </w:num>
  <w:num w:numId="22">
    <w:abstractNumId w:val="23"/>
  </w:num>
  <w:num w:numId="23">
    <w:abstractNumId w:val="15"/>
  </w:num>
  <w:num w:numId="24">
    <w:abstractNumId w:val="6"/>
  </w:num>
  <w:num w:numId="25">
    <w:abstractNumId w:val="21"/>
  </w:num>
  <w:num w:numId="26">
    <w:abstractNumId w:val="9"/>
  </w:num>
  <w:num w:numId="27">
    <w:abstractNumId w:val="2"/>
  </w:num>
  <w:num w:numId="28">
    <w:abstractNumId w:val="14"/>
  </w:num>
  <w:num w:numId="29">
    <w:abstractNumId w:val="22"/>
  </w:num>
  <w:num w:numId="30">
    <w:abstractNumId w:val="1"/>
  </w:num>
  <w:num w:numId="31">
    <w:abstractNumId w:val="19"/>
  </w:num>
  <w:num w:numId="32">
    <w:abstractNumId w:val="24"/>
  </w:num>
  <w:num w:numId="33">
    <w:abstractNumId w:val="5"/>
  </w:num>
  <w:num w:numId="34">
    <w:abstractNumId w:val="17"/>
  </w:num>
  <w:num w:numId="3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attachedTemplate r:id="rId1"/>
  <w:stylePaneFormatFilter w:val="3F01"/>
  <w:documentProtection w:edit="forms" w:enforcement="0"/>
  <w:defaultTabStop w:val="720"/>
  <w:hyphenationZone w:val="425"/>
  <w:noPunctuationKerning/>
  <w:characterSpacingControl w:val="doNotCompress"/>
  <w:hdrShapeDefaults>
    <o:shapedefaults v:ext="edit" spidmax="30722">
      <o:colormenu v:ext="edit" fillcolor="#969696"/>
    </o:shapedefaults>
  </w:hdrShapeDefaults>
  <w:footnotePr>
    <w:footnote w:id="0"/>
    <w:footnote w:id="1"/>
  </w:footnotePr>
  <w:endnotePr>
    <w:endnote w:id="0"/>
    <w:endnote w:id="1"/>
  </w:endnotePr>
  <w:compat/>
  <w:rsids>
    <w:rsidRoot w:val="001543D1"/>
    <w:rsid w:val="00005D40"/>
    <w:rsid w:val="000062BE"/>
    <w:rsid w:val="00013521"/>
    <w:rsid w:val="00016AD1"/>
    <w:rsid w:val="00032D3F"/>
    <w:rsid w:val="00033269"/>
    <w:rsid w:val="000417DD"/>
    <w:rsid w:val="000577D8"/>
    <w:rsid w:val="000677B5"/>
    <w:rsid w:val="00072640"/>
    <w:rsid w:val="000954B2"/>
    <w:rsid w:val="000D27DD"/>
    <w:rsid w:val="000F30BE"/>
    <w:rsid w:val="00105C1A"/>
    <w:rsid w:val="00111260"/>
    <w:rsid w:val="00116592"/>
    <w:rsid w:val="00123F34"/>
    <w:rsid w:val="00124C44"/>
    <w:rsid w:val="001336BC"/>
    <w:rsid w:val="001340B1"/>
    <w:rsid w:val="0013519A"/>
    <w:rsid w:val="00135F90"/>
    <w:rsid w:val="00153E93"/>
    <w:rsid w:val="001543D1"/>
    <w:rsid w:val="00165F79"/>
    <w:rsid w:val="0018096A"/>
    <w:rsid w:val="001941B6"/>
    <w:rsid w:val="001A4D41"/>
    <w:rsid w:val="001B19D1"/>
    <w:rsid w:val="001B69C0"/>
    <w:rsid w:val="001E6B68"/>
    <w:rsid w:val="002101EE"/>
    <w:rsid w:val="002200E5"/>
    <w:rsid w:val="00234654"/>
    <w:rsid w:val="00242283"/>
    <w:rsid w:val="00245BDF"/>
    <w:rsid w:val="00251FE6"/>
    <w:rsid w:val="00253712"/>
    <w:rsid w:val="00262523"/>
    <w:rsid w:val="002B6B4D"/>
    <w:rsid w:val="002C0FBB"/>
    <w:rsid w:val="002C3AB8"/>
    <w:rsid w:val="002E2884"/>
    <w:rsid w:val="003B1A17"/>
    <w:rsid w:val="003B23B9"/>
    <w:rsid w:val="003B478B"/>
    <w:rsid w:val="003E4057"/>
    <w:rsid w:val="003F4218"/>
    <w:rsid w:val="004118A5"/>
    <w:rsid w:val="00453AEC"/>
    <w:rsid w:val="00465EB2"/>
    <w:rsid w:val="00470EBA"/>
    <w:rsid w:val="004755C5"/>
    <w:rsid w:val="00485660"/>
    <w:rsid w:val="004A44C7"/>
    <w:rsid w:val="004A5934"/>
    <w:rsid w:val="004B3250"/>
    <w:rsid w:val="004B6A77"/>
    <w:rsid w:val="004C32BF"/>
    <w:rsid w:val="004D4068"/>
    <w:rsid w:val="004E0A63"/>
    <w:rsid w:val="004F6A69"/>
    <w:rsid w:val="00501146"/>
    <w:rsid w:val="00517D75"/>
    <w:rsid w:val="0053361C"/>
    <w:rsid w:val="00540238"/>
    <w:rsid w:val="005413C1"/>
    <w:rsid w:val="0055574D"/>
    <w:rsid w:val="0056219A"/>
    <w:rsid w:val="00572E9F"/>
    <w:rsid w:val="00583CD4"/>
    <w:rsid w:val="005B1E58"/>
    <w:rsid w:val="005C1384"/>
    <w:rsid w:val="005C5AE1"/>
    <w:rsid w:val="005E127F"/>
    <w:rsid w:val="005E12BF"/>
    <w:rsid w:val="005E300A"/>
    <w:rsid w:val="00612335"/>
    <w:rsid w:val="006171EA"/>
    <w:rsid w:val="00621AD4"/>
    <w:rsid w:val="00631584"/>
    <w:rsid w:val="00640F4F"/>
    <w:rsid w:val="00645CFA"/>
    <w:rsid w:val="006460BB"/>
    <w:rsid w:val="00655891"/>
    <w:rsid w:val="006672B5"/>
    <w:rsid w:val="006747DB"/>
    <w:rsid w:val="00686D14"/>
    <w:rsid w:val="006927FD"/>
    <w:rsid w:val="006931A2"/>
    <w:rsid w:val="00697099"/>
    <w:rsid w:val="006C0810"/>
    <w:rsid w:val="006D07AD"/>
    <w:rsid w:val="006D07E0"/>
    <w:rsid w:val="006F478C"/>
    <w:rsid w:val="0070171B"/>
    <w:rsid w:val="007337FD"/>
    <w:rsid w:val="00736D24"/>
    <w:rsid w:val="00740EBE"/>
    <w:rsid w:val="0076320D"/>
    <w:rsid w:val="007703B5"/>
    <w:rsid w:val="00771364"/>
    <w:rsid w:val="007838D1"/>
    <w:rsid w:val="0078437A"/>
    <w:rsid w:val="00790CA4"/>
    <w:rsid w:val="0079794B"/>
    <w:rsid w:val="007D45F3"/>
    <w:rsid w:val="007E4BC6"/>
    <w:rsid w:val="00801536"/>
    <w:rsid w:val="008101C8"/>
    <w:rsid w:val="0082768D"/>
    <w:rsid w:val="008768DD"/>
    <w:rsid w:val="00893C90"/>
    <w:rsid w:val="008A33DF"/>
    <w:rsid w:val="008B616F"/>
    <w:rsid w:val="008D66A2"/>
    <w:rsid w:val="008F422E"/>
    <w:rsid w:val="0090275C"/>
    <w:rsid w:val="00920C3A"/>
    <w:rsid w:val="00945CE3"/>
    <w:rsid w:val="00962038"/>
    <w:rsid w:val="009646AE"/>
    <w:rsid w:val="0096550B"/>
    <w:rsid w:val="00977854"/>
    <w:rsid w:val="0098764F"/>
    <w:rsid w:val="009A0E72"/>
    <w:rsid w:val="009A528F"/>
    <w:rsid w:val="009C5E11"/>
    <w:rsid w:val="009D424D"/>
    <w:rsid w:val="009E3865"/>
    <w:rsid w:val="009E5DFD"/>
    <w:rsid w:val="009F3195"/>
    <w:rsid w:val="009F4B0B"/>
    <w:rsid w:val="00A02F08"/>
    <w:rsid w:val="00A17DDC"/>
    <w:rsid w:val="00A52174"/>
    <w:rsid w:val="00A52AD5"/>
    <w:rsid w:val="00A62348"/>
    <w:rsid w:val="00A9136F"/>
    <w:rsid w:val="00A9466C"/>
    <w:rsid w:val="00B06683"/>
    <w:rsid w:val="00B23146"/>
    <w:rsid w:val="00B403E6"/>
    <w:rsid w:val="00B44776"/>
    <w:rsid w:val="00B53E24"/>
    <w:rsid w:val="00B54C44"/>
    <w:rsid w:val="00B56851"/>
    <w:rsid w:val="00B63646"/>
    <w:rsid w:val="00B715C7"/>
    <w:rsid w:val="00B94877"/>
    <w:rsid w:val="00BA1E22"/>
    <w:rsid w:val="00BA5FEB"/>
    <w:rsid w:val="00BB4E67"/>
    <w:rsid w:val="00BB695A"/>
    <w:rsid w:val="00BB7ABE"/>
    <w:rsid w:val="00BC4AF6"/>
    <w:rsid w:val="00BE4959"/>
    <w:rsid w:val="00BE6FC7"/>
    <w:rsid w:val="00BF1B48"/>
    <w:rsid w:val="00C15356"/>
    <w:rsid w:val="00C20825"/>
    <w:rsid w:val="00C219DB"/>
    <w:rsid w:val="00C22B0A"/>
    <w:rsid w:val="00C425DA"/>
    <w:rsid w:val="00C45603"/>
    <w:rsid w:val="00C81CA2"/>
    <w:rsid w:val="00C83060"/>
    <w:rsid w:val="00CA0D87"/>
    <w:rsid w:val="00CC3384"/>
    <w:rsid w:val="00CF749B"/>
    <w:rsid w:val="00D01AC0"/>
    <w:rsid w:val="00D177AD"/>
    <w:rsid w:val="00D23F66"/>
    <w:rsid w:val="00D35211"/>
    <w:rsid w:val="00D60765"/>
    <w:rsid w:val="00D643D3"/>
    <w:rsid w:val="00D64FF9"/>
    <w:rsid w:val="00D67E03"/>
    <w:rsid w:val="00D760F6"/>
    <w:rsid w:val="00D907E0"/>
    <w:rsid w:val="00D92652"/>
    <w:rsid w:val="00DA0353"/>
    <w:rsid w:val="00DC2064"/>
    <w:rsid w:val="00DC3D26"/>
    <w:rsid w:val="00DC6798"/>
    <w:rsid w:val="00DD16A9"/>
    <w:rsid w:val="00E14370"/>
    <w:rsid w:val="00E170F2"/>
    <w:rsid w:val="00E44080"/>
    <w:rsid w:val="00E60989"/>
    <w:rsid w:val="00E7051B"/>
    <w:rsid w:val="00E76BD7"/>
    <w:rsid w:val="00EB75E3"/>
    <w:rsid w:val="00ED74F0"/>
    <w:rsid w:val="00F003E4"/>
    <w:rsid w:val="00F22EAF"/>
    <w:rsid w:val="00F574AB"/>
    <w:rsid w:val="00F8548B"/>
    <w:rsid w:val="00FA25BF"/>
    <w:rsid w:val="00FC6CC0"/>
    <w:rsid w:val="00FD04A9"/>
    <w:rsid w:val="00FE2754"/>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colormenu v:ext="edit" fillcolor="#969696"/>
    </o:shapedefaults>
    <o:shapelayout v:ext="edit">
      <o:idmap v:ext="edit" data="1"/>
      <o:regrouptable v:ext="edit">
        <o:entry new="1" old="0"/>
        <o:entry new="2" old="0"/>
        <o:entry new="3" old="0"/>
        <o:entry new="5"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4068"/>
    <w:rPr>
      <w:sz w:val="24"/>
      <w:szCs w:val="24"/>
      <w:lang w:val="en-US" w:eastAsia="en-US"/>
    </w:rPr>
  </w:style>
  <w:style w:type="paragraph" w:styleId="Balk1">
    <w:name w:val="heading 1"/>
    <w:basedOn w:val="Normal"/>
    <w:next w:val="Normal"/>
    <w:qFormat/>
    <w:rsid w:val="004D4068"/>
    <w:pPr>
      <w:tabs>
        <w:tab w:val="left" w:pos="3870"/>
        <w:tab w:val="left" w:pos="4320"/>
      </w:tabs>
      <w:spacing w:after="360" w:line="400" w:lineRule="exact"/>
      <w:jc w:val="center"/>
      <w:outlineLvl w:val="0"/>
    </w:pPr>
    <w:rPr>
      <w:rFonts w:ascii="Comic Sans MS" w:hAnsi="Comic Sans MS"/>
      <w:b/>
      <w:kern w:val="28"/>
      <w:sz w:val="36"/>
      <w:szCs w:val="20"/>
      <w:lang w:bidi="he-IL"/>
    </w:rPr>
  </w:style>
  <w:style w:type="paragraph" w:styleId="Balk2">
    <w:name w:val="heading 2"/>
    <w:basedOn w:val="Normal"/>
    <w:next w:val="Normal"/>
    <w:qFormat/>
    <w:rsid w:val="004D4068"/>
    <w:pPr>
      <w:keepNext/>
      <w:outlineLvl w:val="1"/>
    </w:pPr>
    <w:rPr>
      <w:rFonts w:ascii="Century Gothic" w:hAnsi="Century Gothic" w:cs="Arial"/>
      <w:b/>
      <w:sz w:val="22"/>
    </w:rPr>
  </w:style>
  <w:style w:type="paragraph" w:styleId="Balk3">
    <w:name w:val="heading 3"/>
    <w:basedOn w:val="Normal"/>
    <w:next w:val="Normal"/>
    <w:autoRedefine/>
    <w:qFormat/>
    <w:rsid w:val="004D4068"/>
    <w:pPr>
      <w:keepNext/>
      <w:outlineLvl w:val="2"/>
    </w:pPr>
    <w:rPr>
      <w:rFonts w:ascii="Verdana" w:hAnsi="Verdana" w:cs="Arial"/>
      <w:bCs/>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SayfaNumaras">
    <w:name w:val="page number"/>
    <w:rsid w:val="004D4068"/>
    <w:rPr>
      <w:rFonts w:ascii="Comic Sans MS" w:hAnsi="Comic Sans MS"/>
      <w:b/>
      <w:sz w:val="20"/>
    </w:rPr>
  </w:style>
  <w:style w:type="paragraph" w:styleId="stbilgi">
    <w:name w:val="header"/>
    <w:rsid w:val="004D4068"/>
    <w:pPr>
      <w:tabs>
        <w:tab w:val="left" w:pos="1800"/>
        <w:tab w:val="left" w:pos="2160"/>
        <w:tab w:val="left" w:pos="2730"/>
      </w:tabs>
      <w:ind w:left="1440"/>
    </w:pPr>
    <w:rPr>
      <w:rFonts w:ascii="Arial" w:hAnsi="Arial" w:cs="Arial"/>
      <w:noProof/>
      <w:sz w:val="24"/>
      <w:lang w:val="en-US" w:eastAsia="en-US" w:bidi="he-IL"/>
    </w:rPr>
  </w:style>
  <w:style w:type="paragraph" w:styleId="Altbilgi">
    <w:name w:val="footer"/>
    <w:basedOn w:val="Normal"/>
    <w:rsid w:val="004D4068"/>
    <w:pPr>
      <w:tabs>
        <w:tab w:val="center" w:pos="4320"/>
        <w:tab w:val="right" w:pos="8640"/>
      </w:tabs>
    </w:pPr>
    <w:rPr>
      <w:rFonts w:ascii="Arial" w:hAnsi="Arial"/>
    </w:rPr>
  </w:style>
  <w:style w:type="paragraph" w:styleId="GvdeMetni">
    <w:name w:val="Body Text"/>
    <w:basedOn w:val="Normal"/>
    <w:rsid w:val="004D4068"/>
    <w:pPr>
      <w:spacing w:before="60"/>
    </w:pPr>
    <w:rPr>
      <w:rFonts w:ascii="Arial" w:hAnsi="Arial" w:cs="Arial"/>
      <w:sz w:val="22"/>
      <w:lang w:bidi="he-IL"/>
    </w:rPr>
  </w:style>
  <w:style w:type="character" w:styleId="AklamaBavurusu">
    <w:name w:val="annotation reference"/>
    <w:basedOn w:val="VarsaylanParagrafYazTipi"/>
    <w:semiHidden/>
    <w:rsid w:val="004D4068"/>
    <w:rPr>
      <w:sz w:val="16"/>
      <w:szCs w:val="16"/>
    </w:rPr>
  </w:style>
  <w:style w:type="paragraph" w:styleId="AklamaMetni">
    <w:name w:val="annotation text"/>
    <w:basedOn w:val="Normal"/>
    <w:semiHidden/>
    <w:rsid w:val="004D4068"/>
    <w:rPr>
      <w:sz w:val="20"/>
      <w:szCs w:val="20"/>
    </w:rPr>
  </w:style>
  <w:style w:type="paragraph" w:styleId="AklamaKonusu">
    <w:name w:val="annotation subject"/>
    <w:basedOn w:val="AklamaMetni"/>
    <w:next w:val="AklamaMetni"/>
    <w:semiHidden/>
    <w:rsid w:val="004D4068"/>
    <w:rPr>
      <w:b/>
      <w:bCs/>
    </w:rPr>
  </w:style>
  <w:style w:type="paragraph" w:styleId="BalonMetni">
    <w:name w:val="Balloon Text"/>
    <w:basedOn w:val="Normal"/>
    <w:semiHidden/>
    <w:rsid w:val="004D4068"/>
    <w:rPr>
      <w:rFonts w:ascii="Tahoma" w:hAnsi="Tahoma" w:cs="Tahoma"/>
      <w:sz w:val="16"/>
      <w:szCs w:val="16"/>
    </w:rPr>
  </w:style>
  <w:style w:type="character" w:customStyle="1" w:styleId="MediumBlack10pt">
    <w:name w:val="Medium Black 10 pt."/>
    <w:rsid w:val="004E7F8D"/>
    <w:rPr>
      <w:rFonts w:ascii="Neo Sans Intel Medium" w:hAnsi="Neo Sans Intel Medium"/>
      <w:noProof w:val="0"/>
      <w:lang w:val="en-US"/>
    </w:rPr>
  </w:style>
  <w:style w:type="paragraph" w:customStyle="1" w:styleId="DefaultParagraphFontParaChar">
    <w:name w:val="Default Paragraph Font Para Char"/>
    <w:basedOn w:val="Normal"/>
    <w:rsid w:val="004D4068"/>
    <w:pPr>
      <w:spacing w:after="160" w:line="240" w:lineRule="exact"/>
    </w:pPr>
    <w:rPr>
      <w:rFonts w:ascii="Verdana" w:hAnsi="Verdana"/>
      <w:sz w:val="20"/>
      <w:szCs w:val="20"/>
    </w:rPr>
  </w:style>
  <w:style w:type="character" w:styleId="Kpr">
    <w:name w:val="Hyperlink"/>
    <w:basedOn w:val="VarsaylanParagrafYazTipi"/>
    <w:rsid w:val="004D4068"/>
    <w:rPr>
      <w:color w:val="0000FF"/>
      <w:u w:val="single"/>
    </w:rPr>
  </w:style>
  <w:style w:type="character" w:styleId="zlenenKpr">
    <w:name w:val="FollowedHyperlink"/>
    <w:basedOn w:val="VarsaylanParagrafYazTipi"/>
    <w:rsid w:val="004D4068"/>
    <w:rPr>
      <w:color w:val="800080"/>
      <w:u w:val="single"/>
    </w:rPr>
  </w:style>
  <w:style w:type="paragraph" w:customStyle="1" w:styleId="Default">
    <w:name w:val="Default"/>
    <w:rsid w:val="004D4068"/>
    <w:pPr>
      <w:widowControl w:val="0"/>
      <w:autoSpaceDE w:val="0"/>
      <w:autoSpaceDN w:val="0"/>
      <w:adjustRightInd w:val="0"/>
    </w:pPr>
    <w:rPr>
      <w:rFonts w:ascii="Neo Sans Intel" w:hAnsi="Neo Sans Intel" w:cs="Neo Sans Intel"/>
      <w:color w:val="000000"/>
      <w:sz w:val="24"/>
      <w:szCs w:val="24"/>
      <w:lang w:val="en-US" w:eastAsia="en-US"/>
    </w:rPr>
  </w:style>
  <w:style w:type="paragraph" w:customStyle="1" w:styleId="BodyBulletNumberTextIndent3p">
    <w:name w:val="Body Bullet/Number Text Indent 3p"/>
    <w:rsid w:val="004E7F8D"/>
    <w:pPr>
      <w:spacing w:after="143" w:line="280" w:lineRule="exact"/>
      <w:ind w:left="720" w:hanging="360"/>
    </w:pPr>
    <w:rPr>
      <w:rFonts w:ascii="Neo Sans Intel" w:hAnsi="Neo Sans Intel"/>
      <w:lang w:val="en-US" w:eastAsia="en-US"/>
    </w:rPr>
  </w:style>
  <w:style w:type="character" w:styleId="KitapBal">
    <w:name w:val="Book Title"/>
    <w:basedOn w:val="VarsaylanParagrafYazTipi"/>
    <w:uiPriority w:val="33"/>
    <w:qFormat/>
    <w:rsid w:val="005413C1"/>
    <w:rPr>
      <w:b/>
      <w:bCs/>
      <w:smallCaps/>
      <w:spacing w:val="5"/>
    </w:rPr>
  </w:style>
  <w:style w:type="character" w:styleId="Gl">
    <w:name w:val="Strong"/>
    <w:basedOn w:val="VarsaylanParagrafYazTipi"/>
    <w:uiPriority w:val="22"/>
    <w:qFormat/>
    <w:rsid w:val="005413C1"/>
    <w:rPr>
      <w:b/>
      <w:bCs/>
    </w:rPr>
  </w:style>
  <w:style w:type="paragraph" w:styleId="ListeParagraf">
    <w:name w:val="List Paragraph"/>
    <w:basedOn w:val="Normal"/>
    <w:uiPriority w:val="34"/>
    <w:qFormat/>
    <w:rsid w:val="00FE2754"/>
    <w:pPr>
      <w:ind w:left="720"/>
      <w:contextualSpacing/>
    </w:pPr>
  </w:style>
  <w:style w:type="character" w:customStyle="1" w:styleId="bodytext">
    <w:name w:val="bodytext"/>
    <w:basedOn w:val="VarsaylanParagrafYazTipi"/>
    <w:rsid w:val="00CC3384"/>
  </w:style>
</w:styles>
</file>

<file path=word/webSettings.xml><?xml version="1.0" encoding="utf-8"?>
<w:webSettings xmlns:r="http://schemas.openxmlformats.org/officeDocument/2006/relationships" xmlns:w="http://schemas.openxmlformats.org/wordprocessingml/2006/main">
  <w:divs>
    <w:div w:id="117526824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man-icinde-bilim.wikispaces.com/BULU%C5%9ELARN+SER%C3%9CVEN%C4%B0" TargetMode="External"/><Relationship Id="rId13" Type="http://schemas.openxmlformats.org/officeDocument/2006/relationships/hyperlink" Target="http://zaman-icinde-bilim.wikispaces.com/Tak%C4%B1m+1" TargetMode="External"/><Relationship Id="rId18" Type="http://schemas.openxmlformats.org/officeDocument/2006/relationships/hyperlink" Target="http://zaman-icinde-bilim.wikispaces.com/BULU&#350;LARN+SER&#220;VEN" TargetMode="External"/><Relationship Id="rId26" Type="http://schemas.openxmlformats.org/officeDocument/2006/relationships/hyperlink" Target="../&#252;nite_destek/Brosur_kullan&#305;m&#305;.doc" TargetMode="External"/><Relationship Id="rId3" Type="http://schemas.openxmlformats.org/officeDocument/2006/relationships/styles" Target="styles.xml"/><Relationship Id="rId21" Type="http://schemas.openxmlformats.org/officeDocument/2006/relationships/hyperlink" Target="../de&#287;erlendirme/Bulu&#351;%20ve%20&#304;catlar%20Tarihi%20%20Hikaye%20Panosu.docx"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252;nite_destek/Proje%20&#246;&#287;renme%20sunumu.ppt" TargetMode="External"/><Relationship Id="rId17" Type="http://schemas.openxmlformats.org/officeDocument/2006/relationships/hyperlink" Target="http://zaman-icinde-bilim.wikispaces.com/%C3%96%C4%9ERENC%C4%B0+PERFORMANS+G%C3%96REVLER%C4%B0" TargetMode="External"/><Relationship Id="rId25" Type="http://schemas.openxmlformats.org/officeDocument/2006/relationships/hyperlink" Target="http://www.onetruemedia.com/otm_site/register"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onetruemedia.com/otm_site/register" TargetMode="External"/><Relationship Id="rId20" Type="http://schemas.openxmlformats.org/officeDocument/2006/relationships/hyperlink" Target="../de&#287;erlendirme/Bulu&#351;%20ve%20&#304;catlar%20Hikayelendirilmesi.doc" TargetMode="External"/><Relationship Id="rId29" Type="http://schemas.openxmlformats.org/officeDocument/2006/relationships/hyperlink" Target="../de&#287;erlendirme/Akran%20ve%20&#214;z%20de&#287;erlendirme%20&#246;l&#231;e&#287;i.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lrobots.com/crosswordforge/download.html" TargetMode="External"/><Relationship Id="rId24" Type="http://schemas.openxmlformats.org/officeDocument/2006/relationships/hyperlink" Target="../de&#287;erlendirme/G&#220;NL&#220;&#286;&#220;M.docx"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solrobots.com/crosswordforge/download.html" TargetMode="External"/><Relationship Id="rId23" Type="http://schemas.openxmlformats.org/officeDocument/2006/relationships/hyperlink" Target="../de&#287;erlendirme/ZAMAN%20&#304;&#199;&#304;NDE%20B&#304;L&#304;M%20KAVRAM%20BULMACA%20DENET&#304;M%20VE%20DE&#286;ERLEND&#304;RME%20&#214;L&#199;E&#286;&#304;.doc" TargetMode="External"/><Relationship Id="rId28" Type="http://schemas.openxmlformats.org/officeDocument/2006/relationships/hyperlink" Target="http://zaman-icinde-bilim.wikispaces.com/%C3%96%C4%9ERENC%C4%B0+PERFORMANS+G%C3%96REVLER%C4%B0" TargetMode="External"/><Relationship Id="rId10" Type="http://schemas.openxmlformats.org/officeDocument/2006/relationships/hyperlink" Target="http://zaman-icinde-bilim.wikispaces.com/%C3%96%C4%9ERENC%C4%B0+PERFORMANS+G%C3%96REVLER%C4%B0" TargetMode="External"/><Relationship Id="rId19" Type="http://schemas.openxmlformats.org/officeDocument/2006/relationships/hyperlink" Target="../de&#287;erlendirme/Tart&#305;&#351;ma%20denetim%20listesi.doc"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man-icinde-bilim.wikispaces.com/BULU%C5%9ELARN+SER%C3%9CVEN%C4%B0" TargetMode="External"/><Relationship Id="rId14" Type="http://schemas.openxmlformats.org/officeDocument/2006/relationships/hyperlink" Target="http://zaman-icinde-bilim.wikispaces.com/BULU%C5%9ELARN+SER%C3%9CVEN%C4%B0" TargetMode="External"/><Relationship Id="rId22" Type="http://schemas.openxmlformats.org/officeDocument/2006/relationships/hyperlink" Target="http://www.solrobots.com/crosswordforge/download.html" TargetMode="External"/><Relationship Id="rId27" Type="http://schemas.openxmlformats.org/officeDocument/2006/relationships/hyperlink" Target="../&#252;nite_destek/Brosur_kullan&#305;m&#305;.doc" TargetMode="External"/><Relationship Id="rId30" Type="http://schemas.openxmlformats.org/officeDocument/2006/relationships/hyperlink" Target="../de&#287;erlendirme/de&#287;i&#351;im%20ve%20geli&#351;im%20video%20proje%20%20dereceli%20de&#287;erlendirme%20&#246;l&#231;e&#287;i.rt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H:\teachfuture_uncompliled\Module_01\Activity%204\Unit%20Plan%20Template.dot" TargetMode="External"/></Relationships>
</file>

<file path=word/theme/theme1.xml><?xml version="1.0" encoding="utf-8"?>
<a:theme xmlns:a="http://schemas.openxmlformats.org/drawingml/2006/main" name="Ofis Teması">
  <a:themeElements>
    <a:clrScheme name="Ofis">
      <a:dk1>
        <a:sysClr val="windowText" lastClr="444444"/>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4676A-A7FD-4018-8401-83D55067F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Unit Plan Template</Template>
  <TotalTime>35</TotalTime>
  <Pages>7</Pages>
  <Words>2866</Words>
  <Characters>16340</Characters>
  <Application>Microsoft Office Word</Application>
  <DocSecurity>0</DocSecurity>
  <Lines>136</Lines>
  <Paragraphs>38</Paragraphs>
  <ScaleCrop>false</ScaleCrop>
  <HeadingPairs>
    <vt:vector size="2" baseType="variant">
      <vt:variant>
        <vt:lpstr>Konu Başlığı</vt:lpstr>
      </vt:variant>
      <vt:variant>
        <vt:i4>1</vt:i4>
      </vt:variant>
    </vt:vector>
  </HeadingPairs>
  <TitlesOfParts>
    <vt:vector size="1" baseType="lpstr">
      <vt:lpstr>Unit Plan Template</vt:lpstr>
    </vt:vector>
  </TitlesOfParts>
  <Company>ICT</Company>
  <LinksUpToDate>false</LinksUpToDate>
  <CharactersWithSpaces>19168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dc:title>
  <dc:subject/>
  <dc:creator>Judi Yost</dc:creator>
  <cp:keywords/>
  <dc:description/>
  <cp:lastModifiedBy>PERFECT XP PC1</cp:lastModifiedBy>
  <cp:revision>11</cp:revision>
  <cp:lastPrinted>2000-11-29T13:18:00Z</cp:lastPrinted>
  <dcterms:created xsi:type="dcterms:W3CDTF">2010-06-28T22:59:00Z</dcterms:created>
  <dcterms:modified xsi:type="dcterms:W3CDTF">2010-06-29T01:44:00Z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4000.00000000000</vt:lpwstr>
  </property>
  <property fmtid="{D5CDD505-2E9C-101B-9397-08002B2CF9AE}" pid="3" name="Project Phase">
    <vt:lpwstr>Exploration</vt:lpwstr>
  </property>
</Properties>
</file>